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54F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79296421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3905A40" wp14:editId="73E321BD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A71D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CBF6D6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D5BA47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057FAC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3D6F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21EA6F7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9C301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91C3F40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B327E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0DD45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97827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4006B" w14:textId="5F5A807A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</w:t>
      </w:r>
      <w:r w:rsidR="00D0381E">
        <w:rPr>
          <w:rFonts w:ascii="Arial Narrow" w:eastAsia="Arial" w:hAnsi="Arial Narrow" w:cs="Arial"/>
          <w:b/>
          <w:spacing w:val="6"/>
          <w:sz w:val="36"/>
          <w:lang w:eastAsia="en-US"/>
        </w:rPr>
        <w:t>, opakovaná súťaž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440DAC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7157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C9135C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F8A3A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AB725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574D8B2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E04F6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53F6E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33710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84F2F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369AF4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76A79D" w14:textId="7BF976E1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3B090415" w14:textId="44D5DAFE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Cenová časť</w:t>
      </w:r>
    </w:p>
    <w:p w14:paraId="63EE6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83B1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40E1E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26A23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29451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4D2C8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FB342E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B1B5F9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2E96A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C1E794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2E62E71" w14:textId="05A2AE9B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7A4AB0" w:rsidRPr="007A4AB0" w:rsidSect="007A4AB0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r w:rsidR="00694689">
        <w:rPr>
          <w:rFonts w:ascii="Arial Narrow" w:hAnsi="Arial Narrow" w:cs="Arial"/>
          <w:spacing w:val="6"/>
          <w:sz w:val="24"/>
          <w:szCs w:val="24"/>
        </w:rPr>
        <w:t>7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5A3D2502" w14:textId="77777777" w:rsidR="004379E3" w:rsidRDefault="004379E3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4379E3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lastRenderedPageBreak/>
        <w:t>OBSAH:</w:t>
      </w:r>
    </w:p>
    <w:p w14:paraId="31897F32" w14:textId="77777777" w:rsidR="00370FB4" w:rsidRPr="004379E3" w:rsidRDefault="00370FB4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</w:p>
    <w:p w14:paraId="567DC5E5" w14:textId="076A2A3D" w:rsidR="00370FB4" w:rsidRPr="00370FB4" w:rsidRDefault="00370FB4" w:rsidP="00370FB4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1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Obsahuje 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Preambulu“</w:t>
      </w:r>
    </w:p>
    <w:p w14:paraId="5F38DAB7" w14:textId="77777777" w:rsidR="00E821DE" w:rsidRDefault="00370FB4" w:rsidP="00BF1D97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lang w:eastAsia="en-US"/>
          <w14:ligatures w14:val="standardContextual"/>
        </w:rPr>
      </w:pPr>
      <w:bookmarkStart w:id="1" w:name="OLE_LINK3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2</w:t>
      </w:r>
      <w:bookmarkEnd w:id="1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 xml:space="preserve">Obsahuje 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F</w:t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ormulár platieb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“</w:t>
      </w:r>
    </w:p>
    <w:p w14:paraId="35A51674" w14:textId="77777777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</w:p>
    <w:p w14:paraId="0E9CB7A2" w14:textId="04F2AD68" w:rsidR="00453D85" w:rsidRP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</w:pP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 xml:space="preserve">Prílohy  Zväzku </w:t>
      </w:r>
      <w:r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4</w:t>
      </w: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:</w:t>
      </w:r>
    </w:p>
    <w:p w14:paraId="28E0163C" w14:textId="02322261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č.1: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Celkov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bez SO 510-512,515,519,520</w:t>
      </w:r>
      <w:r w:rsidR="00011623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(pomocný súbor)</w:t>
      </w:r>
    </w:p>
    <w:p w14:paraId="69BA4167" w14:textId="68E44947" w:rsidR="00684517" w:rsidRPr="00BF1D97" w:rsidRDefault="00684517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sectPr w:rsidR="00684517" w:rsidRPr="00BF1D97" w:rsidSect="00BB422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348" w:right="1134" w:bottom="993" w:left="1418" w:header="709" w:footer="582" w:gutter="0"/>
          <w:pgNumType w:start="1"/>
          <w:cols w:space="1134"/>
          <w:titlePg/>
          <w:docGrid w:linePitch="299"/>
        </w:sect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</w:t>
      </w:r>
      <w:r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2: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pre SO 510- 512, 515, 519, 520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 (pomocný súbor)</w:t>
      </w:r>
    </w:p>
    <w:p w14:paraId="5B7B4DB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2" w:name="_Toc479296427"/>
      <w:bookmarkStart w:id="3" w:name="_Toc196475089"/>
      <w:bookmarkStart w:id="4" w:name="_Toc413739841"/>
      <w:bookmarkStart w:id="5" w:name="_Toc56002941"/>
      <w:bookmarkStart w:id="6" w:name="_Toc56003044"/>
      <w:bookmarkStart w:id="7" w:name="_Toc56003318"/>
      <w:bookmarkStart w:id="8" w:name="_Toc80961973"/>
      <w:bookmarkEnd w:id="0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66EB8926" wp14:editId="74F97368">
            <wp:extent cx="3951406" cy="1888176"/>
            <wp:effectExtent l="0" t="0" r="0" b="0"/>
            <wp:docPr id="1607006710" name="Obrázok 160700671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190E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0151A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A5413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C2B50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7277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4CA2690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DA43F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23466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5050D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39C1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BEB93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2D4FA9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5F9DDA0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5C3203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B751E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E74D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655F7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430BCEF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0EB94F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AE7E9A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FBC9B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75683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62BC2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CF7FB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>, Časť 1</w:t>
      </w:r>
    </w:p>
    <w:p w14:paraId="1E640D7D" w14:textId="6ADA6A8C" w:rsidR="00544A5C" w:rsidRPr="007A4AB0" w:rsidRDefault="003354C4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Preambula</w:t>
      </w:r>
    </w:p>
    <w:p w14:paraId="7F66451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1760EB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1EC6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B08A1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BAF4E1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F53436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4DED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A90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A4261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559DB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91441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EEC7F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79B70E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705EA3" w14:textId="40288901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544A5C" w:rsidRPr="007A4AB0" w:rsidSect="00544A5C">
          <w:headerReference w:type="default" r:id="rId20"/>
          <w:footerReference w:type="default" r:id="rId21"/>
          <w:headerReference w:type="first" r:id="rId22"/>
          <w:footerReference w:type="first" r:id="rId2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r w:rsidR="00F152C7">
        <w:rPr>
          <w:rFonts w:ascii="Arial Narrow" w:hAnsi="Arial Narrow" w:cs="Arial"/>
          <w:spacing w:val="6"/>
          <w:sz w:val="24"/>
          <w:szCs w:val="24"/>
        </w:rPr>
        <w:t>7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68B28C49" w14:textId="07D1D56B" w:rsidR="009238A3" w:rsidRPr="00E1605E" w:rsidRDefault="00DE0CC5" w:rsidP="00BB4222">
      <w:pPr>
        <w:pStyle w:val="Nadpis1"/>
        <w:spacing w:before="240" w:after="240"/>
        <w:rPr>
          <w:rFonts w:ascii="Arial Narrow" w:hAnsi="Arial Narrow"/>
        </w:rPr>
      </w:pPr>
      <w:bookmarkStart w:id="9" w:name="_Toc98499344"/>
      <w:r w:rsidRPr="00E1605E">
        <w:rPr>
          <w:rFonts w:ascii="Arial Narrow" w:hAnsi="Arial Narrow"/>
        </w:rPr>
        <w:lastRenderedPageBreak/>
        <w:t>VŠEOBECNE</w:t>
      </w:r>
      <w:bookmarkEnd w:id="9"/>
    </w:p>
    <w:p w14:paraId="4421F3D4" w14:textId="108DC950" w:rsidR="00653A84" w:rsidRPr="00537C87" w:rsidRDefault="00653A84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Cenová časť okrem tejto Preambuly obsahuje </w:t>
      </w:r>
      <w:r w:rsidRPr="00537C87">
        <w:rPr>
          <w:rFonts w:ascii="Arial Narrow" w:hAnsi="Arial Narrow"/>
          <w:sz w:val="21"/>
          <w:szCs w:val="21"/>
          <w:u w:val="single"/>
        </w:rPr>
        <w:t>Formulár platieb</w:t>
      </w:r>
      <w:r w:rsidRPr="00537C87">
        <w:rPr>
          <w:rFonts w:ascii="Arial Narrow" w:hAnsi="Arial Narrow"/>
          <w:sz w:val="21"/>
          <w:szCs w:val="21"/>
        </w:rPr>
        <w:t xml:space="preserve"> s nasledovnými hárkami:</w:t>
      </w:r>
    </w:p>
    <w:p w14:paraId="6593DB96" w14:textId="1BF8F01D" w:rsidR="00653A84" w:rsidRPr="00537C87" w:rsidRDefault="00653A84" w:rsidP="006F1B50">
      <w:pPr>
        <w:pStyle w:val="odrka"/>
        <w:numPr>
          <w:ilvl w:val="0"/>
          <w:numId w:val="30"/>
        </w:numPr>
        <w:tabs>
          <w:tab w:val="clear" w:pos="426"/>
          <w:tab w:val="left" w:pos="567"/>
        </w:tabs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Súhrnný rozpočet Diela</w:t>
      </w:r>
    </w:p>
    <w:p w14:paraId="745C05F2" w14:textId="7B286DAE" w:rsidR="00653A84" w:rsidRPr="00537C87" w:rsidRDefault="00653A84" w:rsidP="006F1B5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Časti stavby –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0C6F1695" w14:textId="2120E9CF" w:rsid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Všeobecné položky </w:t>
      </w:r>
      <w:r w:rsidR="00F816F2" w:rsidRPr="00537C87">
        <w:rPr>
          <w:rFonts w:ascii="Arial Narrow" w:hAnsi="Arial Narrow"/>
          <w:sz w:val="21"/>
          <w:szCs w:val="21"/>
        </w:rPr>
        <w:t>–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345AD1F0" w14:textId="6FAAF467" w:rsidR="00653A84" w:rsidRP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B27297">
        <w:rPr>
          <w:rFonts w:ascii="Arial Narrow" w:hAnsi="Arial Narrow"/>
          <w:sz w:val="21"/>
          <w:szCs w:val="21"/>
        </w:rPr>
        <w:t>Všeobecné položky - Dokumentácia Zhotoviteľa</w:t>
      </w:r>
    </w:p>
    <w:p w14:paraId="6DAB69E7" w14:textId="7047769E" w:rsidR="005F05C0" w:rsidRPr="00537C87" w:rsidRDefault="005B1662" w:rsidP="005F05C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A</w:t>
      </w:r>
      <w:r w:rsidR="005F05C0" w:rsidRPr="00537C87">
        <w:rPr>
          <w:rFonts w:ascii="Arial Narrow" w:hAnsi="Arial Narrow"/>
          <w:sz w:val="21"/>
          <w:szCs w:val="21"/>
        </w:rPr>
        <w:t>rcheologický výskum</w:t>
      </w:r>
    </w:p>
    <w:p w14:paraId="1B34C692" w14:textId="77777777" w:rsidR="00653A84" w:rsidRPr="00537C87" w:rsidRDefault="00653A84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52B29579" w14:textId="0DADD6B8" w:rsidR="00653A84" w:rsidRPr="00537C87" w:rsidRDefault="4245930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2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Pri príprave ponuky a ocenení jednotlivých položiek v Navrhovanej zmluvnej cene (Akceptovanej</w:t>
      </w:r>
      <w:r w:rsidR="009554BA" w:rsidRPr="00537C87">
        <w:rPr>
          <w:rFonts w:ascii="Arial Narrow" w:hAnsi="Arial Narrow"/>
          <w:sz w:val="21"/>
          <w:szCs w:val="21"/>
        </w:rPr>
        <w:t xml:space="preserve"> </w:t>
      </w:r>
      <w:r w:rsidR="00653A84" w:rsidRPr="00537C87">
        <w:rPr>
          <w:rFonts w:ascii="Arial Narrow" w:hAnsi="Arial Narrow"/>
          <w:sz w:val="21"/>
          <w:szCs w:val="21"/>
        </w:rPr>
        <w:t>zmluvnej hodnote) Zhotoviteľ zohľadní:</w:t>
      </w:r>
    </w:p>
    <w:p w14:paraId="281D12E8" w14:textId="5E788AC9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odborne vyhotovené práce, Materiály, Zariadenie Zhotoviteľa, Vybavenie a Technologické zariadenia odôvodnene potrebné pre vyhotovenie Diela tak, ako je požadované Zmluvou bez ohľadu na skutočnosť, či tieto práce, Materiály, Zariadenie Zhotoviteľa, Vybavenie a Technologické zariadenia sú v položkách Cenovej časti výslovne uvedené alebo nie.</w:t>
      </w:r>
    </w:p>
    <w:p w14:paraId="7E6B20D9" w14:textId="45E828AF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úlohy, záväzky, zodpovednosti a povinnosti, ktoré požaduje Zmluva od Zhotoviteľa v súvislosti alebo vo vzťahu s touto Zmluvou.</w:t>
      </w:r>
    </w:p>
    <w:p w14:paraId="775CC2BF" w14:textId="77777777" w:rsidR="009B0248" w:rsidRPr="00537C87" w:rsidRDefault="009B0248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7E5827D0" w14:textId="1144D685" w:rsidR="00A56A16" w:rsidRPr="00537C87" w:rsidRDefault="7ECBDF4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Ceny a sadzby uvedené v Zmluve sú v rámci Lehoty výstavby pevné. Úpravy v dôsledku zmien Nákladov podľa podčlánku 13.8 Obchodných podmienok (</w:t>
      </w:r>
      <w:r w:rsidR="005769E1" w:rsidRPr="00537C87">
        <w:rPr>
          <w:rFonts w:ascii="Arial Narrow" w:hAnsi="Arial Narrow"/>
          <w:sz w:val="21"/>
          <w:szCs w:val="21"/>
        </w:rPr>
        <w:t>Z</w:t>
      </w:r>
      <w:r w:rsidR="00653A84" w:rsidRPr="00537C87">
        <w:rPr>
          <w:rFonts w:ascii="Arial Narrow" w:hAnsi="Arial Narrow"/>
          <w:sz w:val="21"/>
          <w:szCs w:val="21"/>
        </w:rPr>
        <w:t>väzok 2) budú realizované pri fakturácii.</w:t>
      </w:r>
    </w:p>
    <w:p w14:paraId="03D020BD" w14:textId="6FFEDF26" w:rsidR="00B21CCC" w:rsidRPr="00E1605E" w:rsidRDefault="00DE0CC5" w:rsidP="0099547C">
      <w:pPr>
        <w:pStyle w:val="Nadpis1"/>
        <w:rPr>
          <w:rFonts w:ascii="Arial Narrow" w:hAnsi="Arial Narrow"/>
        </w:rPr>
      </w:pPr>
      <w:bookmarkStart w:id="10" w:name="_Toc98499345"/>
      <w:r w:rsidRPr="00E1605E">
        <w:rPr>
          <w:rFonts w:ascii="Arial Narrow" w:hAnsi="Arial Narrow"/>
        </w:rPr>
        <w:t>FORMULÁR PLATIEB</w:t>
      </w:r>
      <w:bookmarkEnd w:id="10"/>
    </w:p>
    <w:p w14:paraId="6284AD67" w14:textId="2EF3D396" w:rsidR="00B21CCC" w:rsidRPr="00537C87" w:rsidRDefault="69D0B13F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1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Pri oceňovaní Diela uchádzač musí zohľadniť túto Preambulu, Obchodné podmienky (Zväzok 2), Požiadavky Objednávateľa (Zväzok 3) a Dokumentáciu poskytnutú Objednávateľom (Zväzok 5). </w:t>
      </w:r>
    </w:p>
    <w:p w14:paraId="56F7CCF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6FD31D8" w14:textId="5C003FC1" w:rsidR="00B21CCC" w:rsidRPr="00537C87" w:rsidRDefault="0022277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C299DB2" w:rsidRPr="00537C87">
        <w:rPr>
          <w:rFonts w:ascii="Arial Narrow" w:hAnsi="Arial Narrow"/>
          <w:sz w:val="21"/>
          <w:szCs w:val="21"/>
        </w:rPr>
        <w:t>2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Všetky položky vo Formulári platieb budú ocenené v Eur na </w:t>
      </w:r>
      <w:r w:rsidR="00B21CCC" w:rsidRPr="00537C87">
        <w:rPr>
          <w:rFonts w:ascii="Arial Narrow" w:hAnsi="Arial Narrow"/>
          <w:b/>
          <w:sz w:val="21"/>
          <w:szCs w:val="21"/>
        </w:rPr>
        <w:t>2 desatinné miesta</w:t>
      </w:r>
      <w:r w:rsidR="00B21CCC" w:rsidRPr="00537C87">
        <w:rPr>
          <w:rFonts w:ascii="Arial Narrow" w:hAnsi="Arial Narrow"/>
          <w:sz w:val="21"/>
          <w:szCs w:val="21"/>
        </w:rPr>
        <w:t xml:space="preserve"> (funkcia „presnosť podľa zobrazenia“ zapnutá).</w:t>
      </w:r>
    </w:p>
    <w:p w14:paraId="00237BE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A6DF4C1" w14:textId="37E78A4A" w:rsidR="00B21CCC" w:rsidRPr="00537C87" w:rsidRDefault="43FAFE61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Formulár platieb nie je dovolené upravovať ani iným spôsobom pozmeňovať znenie alebo poradie položiek, napr. vložením dodatočnej položky. Uchádzač zadáva cenu a sadzby len do 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vyžltených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 xml:space="preserve"> buniek, do ostatných buniek nesmie zasahovať. Zásah do týchto buniek môže mať za následok vylúčenie zo súťaže. Formulár platieb je spracovaný vo formáte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alebo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kde jednotlivé hárky sú navzájom poprepájané a Navrhovanú zmluvnú cenu vypočíta program sám.</w:t>
      </w:r>
    </w:p>
    <w:p w14:paraId="629B46EB" w14:textId="77777777" w:rsidR="00C4482B" w:rsidRPr="00537C87" w:rsidRDefault="00C4482B" w:rsidP="00222772">
      <w:pPr>
        <w:rPr>
          <w:rFonts w:ascii="Arial Narrow" w:hAnsi="Arial Narrow"/>
          <w:sz w:val="21"/>
          <w:szCs w:val="21"/>
        </w:rPr>
      </w:pPr>
    </w:p>
    <w:p w14:paraId="375335F4" w14:textId="05D7ED5E" w:rsidR="00B21CCC" w:rsidRPr="00537C87" w:rsidRDefault="403C72A8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C17488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>Všetky ceny a sadzby musia obsahovať režijné náklady a podobné poplatky, ktoré budú rovnomerne rozložené v ponuke.</w:t>
      </w:r>
    </w:p>
    <w:p w14:paraId="46ED68EA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E49A111" w14:textId="4B940A31" w:rsidR="00B21CCC" w:rsidRPr="00537C87" w:rsidRDefault="3E101BC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5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Bez ohľadu na akékoľvek obmedzenia, ktoré môžu byť vyvodzované z textu popisu položiek Formulára platieb alebo textu tejto Preambuly, ceny a sadzby, ktoré uchádzač použije, sú pre </w:t>
      </w:r>
      <w:r w:rsidR="00B21CCC" w:rsidRPr="00537C87">
        <w:rPr>
          <w:rFonts w:ascii="Arial Narrow" w:hAnsi="Arial Narrow"/>
          <w:b/>
          <w:bCs/>
          <w:sz w:val="21"/>
          <w:szCs w:val="21"/>
        </w:rPr>
        <w:t xml:space="preserve">práce kompletne dokončené v súlade so Zmluvou v každom ohľade. Ceny a sadzby musia preto zahrňovať všetky priame a nepriame náklady a náklady na riziká vyplývajúce zo Zmluvy, v takej výške ako sú potrebné pre projektové práce, inžiniersku činnosť, pre výstavbu a dokončenie Diela v súlade so Zmluvou. </w:t>
      </w:r>
    </w:p>
    <w:p w14:paraId="71EF15B1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71AB17B" w14:textId="153B5E61" w:rsidR="00A56A16" w:rsidRDefault="778532FF" w:rsidP="009554BA">
      <w:pPr>
        <w:ind w:left="567" w:hanging="567"/>
        <w:rPr>
          <w:rFonts w:ascii="Arial Narrow" w:hAnsi="Arial Narrow"/>
          <w:b/>
          <w:bCs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6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b/>
          <w:bCs/>
          <w:sz w:val="21"/>
          <w:szCs w:val="21"/>
        </w:rPr>
        <w:t>Uchádzač je povinný oceniť všetky položky, ktoré sú uvedené vo Formulári platieb označené na ocenenie v primeranej cene. Žiadna práca týkajúca sa časti stavby z formuláru platieb nemôže byť zahrnutá (rozplynutá) v cenách iných objektov.</w:t>
      </w:r>
    </w:p>
    <w:p w14:paraId="28EFD1B6" w14:textId="77777777" w:rsidR="00DE0CC5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0C05CF35" w14:textId="77777777" w:rsidR="00DE0CC5" w:rsidRPr="00537C87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74D307E4" w14:textId="17D2AB62" w:rsidR="0080217B" w:rsidRPr="00E1605E" w:rsidRDefault="00DE0CC5" w:rsidP="004E707E">
      <w:pPr>
        <w:pStyle w:val="Nadpis1"/>
        <w:spacing w:before="240" w:after="240"/>
        <w:rPr>
          <w:rFonts w:ascii="Arial Narrow" w:hAnsi="Arial Narrow"/>
        </w:rPr>
      </w:pPr>
      <w:bookmarkStart w:id="11" w:name="_Toc98499346"/>
      <w:r w:rsidRPr="00E1605E">
        <w:rPr>
          <w:rFonts w:ascii="Arial Narrow" w:hAnsi="Arial Narrow"/>
        </w:rPr>
        <w:lastRenderedPageBreak/>
        <w:t>PLATBY</w:t>
      </w:r>
      <w:bookmarkEnd w:id="11"/>
    </w:p>
    <w:p w14:paraId="5EE2BE59" w14:textId="072F1816" w:rsidR="0080217B" w:rsidRPr="00537C87" w:rsidRDefault="347CFE11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3.1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 xml:space="preserve">Pre platobné účely bude slúžiť Formulár platieb. </w:t>
      </w:r>
    </w:p>
    <w:p w14:paraId="7F2AD748" w14:textId="77777777" w:rsidR="00C4482B" w:rsidRPr="00537C87" w:rsidRDefault="00C4482B" w:rsidP="00F57F7A">
      <w:pPr>
        <w:tabs>
          <w:tab w:val="left" w:pos="567"/>
        </w:tabs>
        <w:rPr>
          <w:rFonts w:ascii="Arial Narrow" w:hAnsi="Arial Narrow"/>
          <w:sz w:val="21"/>
          <w:szCs w:val="21"/>
        </w:rPr>
      </w:pPr>
    </w:p>
    <w:p w14:paraId="3BAD3460" w14:textId="37C65C76" w:rsidR="0080217B" w:rsidRPr="00537C87" w:rsidRDefault="50150CFB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 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>Stavebné práce</w:t>
      </w:r>
    </w:p>
    <w:p w14:paraId="7EBF0AC2" w14:textId="3F0CEF8A" w:rsidR="0080217B" w:rsidRPr="00537C87" w:rsidRDefault="5D86722F" w:rsidP="00F57F7A">
      <w:pPr>
        <w:pStyle w:val="odrka"/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3.2.1 </w:t>
      </w:r>
      <w:r w:rsidR="0080217B" w:rsidRPr="00537C87">
        <w:rPr>
          <w:rFonts w:ascii="Arial Narrow" w:hAnsi="Arial Narrow"/>
          <w:sz w:val="21"/>
          <w:szCs w:val="21"/>
        </w:rPr>
        <w:t xml:space="preserve">Pre výpočet priebežných platieb stavebných prác budú použité ceny a sadzby uvedené v hárku „Časti stavby - celkom“ Formulára platieb. O výške čiastky splatnej Zhotoviteľovi za každú položku rozhodne Stavebný dozor v súlade s článkom 14 Zmluvná cena a platby Zmluvných podmienok na základe skutočného postupu pri realizácii Diela. </w:t>
      </w:r>
    </w:p>
    <w:p w14:paraId="39FE25AB" w14:textId="51CB497B" w:rsidR="0080217B" w:rsidRPr="00537C87" w:rsidRDefault="0080217B" w:rsidP="00F57F7A">
      <w:pPr>
        <w:pStyle w:val="Nadpis2"/>
        <w:numPr>
          <w:ilvl w:val="1"/>
          <w:numId w:val="32"/>
        </w:num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Všeobecné položky</w:t>
      </w:r>
    </w:p>
    <w:p w14:paraId="65F7EBA3" w14:textId="0B83E57B" w:rsidR="0080217B" w:rsidRPr="00537C87" w:rsidRDefault="0080217B" w:rsidP="00314FD9">
      <w:pPr>
        <w:pStyle w:val="Nadpis3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Pre výpočet priebežných platieb všeobecných položiek budú použité ceny a sadzby uvedené v hárkoch „Všeobecné položky – celkom“ a „Všeobecné položky – Dokumentácia Zhotoviteľa“ Formulára platieb. O výške čiastky splatnej Zhotoviteľovi za každú položku rozhodne Stavebný dozor v súlade s článkom 14 Zmluvná cena a platby Zmluvných podmienok na základe nižšie uvedených zásad. Pri všetkých všeobecných položkách Zhotoviteľ bude mať nárok na platbu odsúhlasenú stavebnotechnickým dozorom maximálne do výšky uvedenej v ponuke:</w:t>
      </w:r>
    </w:p>
    <w:p w14:paraId="6D69D755" w14:textId="54632A43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Poistenie Diela:</w:t>
      </w:r>
      <w:r w:rsidRPr="00537C87">
        <w:rPr>
          <w:rFonts w:ascii="Arial Narrow" w:hAnsi="Arial Narrow"/>
          <w:sz w:val="21"/>
          <w:szCs w:val="21"/>
        </w:rPr>
        <w:t xml:space="preserve"> Zhotoviteľ bude mať nárok iba na skutočne preukázané náklady za poistenie Diela v súlade so Zmluvou, maximálne do výšky uvedenej v Ponuke ( v zmysle poistnej zmluvy). V prípade vzniku poistnej udalosti nebude Zhotoviteľovi preplatená jeho spoluúčasť.</w:t>
      </w:r>
    </w:p>
    <w:p w14:paraId="4E1B5EE1" w14:textId="257944D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Informačné a pamätné tabule:</w:t>
      </w:r>
      <w:r w:rsidRPr="00537C87">
        <w:rPr>
          <w:rFonts w:ascii="Arial Narrow" w:hAnsi="Arial Narrow"/>
          <w:sz w:val="21"/>
          <w:szCs w:val="21"/>
        </w:rPr>
        <w:t xml:space="preserve"> po zhotovení tabúľ a ich dodaní.</w:t>
      </w:r>
    </w:p>
    <w:p w14:paraId="7A090BA6" w14:textId="0ABB45A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Archeologický výskum:</w:t>
      </w:r>
      <w:r w:rsidRPr="00537C87">
        <w:rPr>
          <w:rFonts w:ascii="Arial Narrow" w:hAnsi="Arial Narrow"/>
          <w:sz w:val="21"/>
          <w:szCs w:val="21"/>
        </w:rPr>
        <w:t xml:space="preserve"> všeobecná položka zahŕňa realizáciu záchranného archeologického výskumu v rozsahu stanovenom  podľa návrhu Archeologického </w:t>
      </w:r>
      <w:proofErr w:type="spellStart"/>
      <w:r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. Uchádzači v ponuke uvažujú s rovnakou dobou podľa archeologického prieskumu 1500 hodín. Platby budú podľa skutočne preukázaných nákladov v uvedenom rozsahu 1500 hodín. Strojné nasadenie sa bude v prípade potreby fakturovať podľa  súpisu prác podľa skutočnej doby nasadenia strojov. Uvedená položka nezahŕňa odstránenie ornice a výkopové práce ocenené </w:t>
      </w:r>
      <w:proofErr w:type="spellStart"/>
      <w:r w:rsidRPr="00537C87">
        <w:rPr>
          <w:rFonts w:ascii="Arial Narrow" w:hAnsi="Arial Narrow"/>
          <w:sz w:val="21"/>
          <w:szCs w:val="21"/>
        </w:rPr>
        <w:t>vzemných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</w:t>
      </w:r>
      <w:proofErr w:type="spellStart"/>
      <w:r w:rsidRPr="00537C87">
        <w:rPr>
          <w:rFonts w:ascii="Arial Narrow" w:hAnsi="Arial Narrow"/>
          <w:sz w:val="21"/>
          <w:szCs w:val="21"/>
        </w:rPr>
        <w:t>prácach.Vzhľadom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na predpokladaný archeologický výskum sú k dispozícii tri hodinové zúčtovacie sadzby odborníkov, jedna položka </w:t>
      </w:r>
      <w:proofErr w:type="spellStart"/>
      <w:r w:rsidRPr="00537C87">
        <w:rPr>
          <w:rFonts w:ascii="Arial Narrow" w:hAnsi="Arial Narrow"/>
          <w:sz w:val="21"/>
          <w:szCs w:val="21"/>
        </w:rPr>
        <w:t>strojnohodín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s jednou sadzbou nasadenia strojného zariadenia a jedna </w:t>
      </w:r>
      <w:proofErr w:type="spellStart"/>
      <w:r w:rsidRPr="00537C87">
        <w:rPr>
          <w:rFonts w:ascii="Arial Narrow" w:hAnsi="Arial Narrow"/>
          <w:sz w:val="21"/>
          <w:szCs w:val="21"/>
        </w:rPr>
        <w:t>položkapre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geofyzikálny prieskum. V 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V uvedenej sadzbe si uchádzač ocení aj odhadovaný možný geofyzikálny prieskum počas archeologického výskumu. Platby podľa skutočne odpracovaných a zaznamenaných hodín.</w:t>
      </w:r>
    </w:p>
    <w:p w14:paraId="10C5B37F" w14:textId="0570B80C" w:rsidR="0003587B" w:rsidRPr="00537C87" w:rsidRDefault="000358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Pyrotechnický prieskum: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C34B50" w:rsidRPr="00537C87">
        <w:rPr>
          <w:rFonts w:ascii="Arial Narrow" w:hAnsi="Arial Narrow"/>
          <w:sz w:val="21"/>
          <w:szCs w:val="21"/>
        </w:rPr>
        <w:t xml:space="preserve">všeobecná položka zahŕňa realizáciu pyrotechnického prieskumu v rozsahu stanovenom  podľa návrhu Pyrotechnického </w:t>
      </w:r>
      <w:proofErr w:type="spellStart"/>
      <w:r w:rsidR="00C34B50"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="00C34B50" w:rsidRPr="00537C87">
        <w:rPr>
          <w:rFonts w:ascii="Arial Narrow" w:hAnsi="Arial Narrow"/>
          <w:sz w:val="21"/>
          <w:szCs w:val="21"/>
        </w:rPr>
        <w:t>. Uchádzači v ponuke uvažujú s rovnakou dobou 500 hodín. Platby budú podľa skutočne preukázaných nákladov v uvedenom rozsahu 500 hodín.</w:t>
      </w:r>
    </w:p>
    <w:p w14:paraId="1387DAAB" w14:textId="50515FC7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skutočného stavu (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pasport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>):</w:t>
      </w:r>
      <w:r w:rsidRPr="00537C87">
        <w:rPr>
          <w:rFonts w:ascii="Arial Narrow" w:hAnsi="Arial Narrow"/>
          <w:sz w:val="21"/>
          <w:szCs w:val="21"/>
        </w:rPr>
        <w:t xml:space="preserve"> Zväzok 3, časť 1, čl. 2.3.4: po dodaní </w:t>
      </w:r>
      <w:proofErr w:type="spellStart"/>
      <w:r w:rsidRPr="00537C87">
        <w:rPr>
          <w:rFonts w:ascii="Arial Narrow" w:hAnsi="Arial Narrow"/>
          <w:sz w:val="21"/>
          <w:szCs w:val="21"/>
        </w:rPr>
        <w:t>pasportu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už zrealizovaných objektov stavby MET-RR.</w:t>
      </w:r>
    </w:p>
    <w:p w14:paraId="279854A0" w14:textId="5CD430B4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Zhotoviteľa:</w:t>
      </w:r>
      <w:r w:rsidRPr="00537C87">
        <w:rPr>
          <w:rFonts w:ascii="Arial Narrow" w:hAnsi="Arial Narrow"/>
          <w:sz w:val="21"/>
          <w:szCs w:val="21"/>
        </w:rPr>
        <w:t xml:space="preserve"> platby po odsúhlasení čistopisu Stavebnotechnickým dozorom podľa preukázaných nákladov.  </w:t>
      </w:r>
    </w:p>
    <w:p w14:paraId="692AA9D1" w14:textId="535D5A4F" w:rsidR="00295E65" w:rsidRPr="00537C87" w:rsidRDefault="00295E65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Požiadavky Objednávateľa – ostatné požiadavky:</w:t>
      </w:r>
      <w:r w:rsidRPr="00537C87">
        <w:rPr>
          <w:rFonts w:ascii="Arial Narrow" w:hAnsi="Arial Narrow"/>
          <w:sz w:val="21"/>
          <w:szCs w:val="21"/>
        </w:rPr>
        <w:t xml:space="preserve"> aktualizácia DP (DRS), časť C.2 Dopravné značenie celej stavby.</w:t>
      </w:r>
    </w:p>
    <w:p w14:paraId="044086AA" w14:textId="4D6CFD9A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Zabezpečenie informovanosti a 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kumunikácie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s verejnosťou: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 xml:space="preserve">6 </w:t>
      </w:r>
      <w:r w:rsidRPr="00537C87">
        <w:rPr>
          <w:rFonts w:ascii="Arial Narrow" w:hAnsi="Arial Narrow"/>
          <w:sz w:val="21"/>
          <w:szCs w:val="21"/>
        </w:rPr>
        <w:t>VPO.</w:t>
      </w:r>
    </w:p>
    <w:p w14:paraId="02E33174" w14:textId="4F0422BC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Výzisk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materiálov a zariadení, manipulácia, odvoz: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.1</w:t>
      </w:r>
      <w:r w:rsidR="00B24924" w:rsidRPr="00537C87">
        <w:rPr>
          <w:rFonts w:ascii="Arial Narrow" w:hAnsi="Arial Narrow"/>
          <w:sz w:val="21"/>
          <w:szCs w:val="21"/>
        </w:rPr>
        <w:t>.2</w:t>
      </w:r>
      <w:r w:rsidRPr="00537C87">
        <w:rPr>
          <w:rFonts w:ascii="Arial Narrow" w:hAnsi="Arial Narrow"/>
          <w:sz w:val="21"/>
          <w:szCs w:val="21"/>
        </w:rPr>
        <w:t xml:space="preserve"> VPO.</w:t>
      </w:r>
      <w:r w:rsidR="00823944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Zhotoviteľ ocení poplatok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za skládku pre</w:t>
      </w:r>
      <w:r w:rsidR="00906FC1" w:rsidRPr="00537C87">
        <w:rPr>
          <w:rFonts w:ascii="Arial Narrow" w:hAnsi="Arial Narrow"/>
          <w:sz w:val="21"/>
          <w:szCs w:val="21"/>
        </w:rPr>
        <w:t>bytočnej a nevhodnej zeminy</w:t>
      </w:r>
      <w:r w:rsidR="00FA3126" w:rsidRPr="00537C87">
        <w:rPr>
          <w:rFonts w:ascii="Arial Narrow" w:hAnsi="Arial Narrow"/>
          <w:sz w:val="21"/>
          <w:szCs w:val="21"/>
        </w:rPr>
        <w:t xml:space="preserve"> a náklady započíta v rámci </w:t>
      </w:r>
      <w:r w:rsidR="0040431D" w:rsidRPr="00537C87">
        <w:rPr>
          <w:rFonts w:ascii="Arial Narrow" w:hAnsi="Arial Narrow"/>
          <w:sz w:val="21"/>
          <w:szCs w:val="21"/>
        </w:rPr>
        <w:t xml:space="preserve">jednotlivých </w:t>
      </w:r>
      <w:r w:rsidR="00FA3126" w:rsidRPr="00537C87">
        <w:rPr>
          <w:rFonts w:ascii="Arial Narrow" w:hAnsi="Arial Narrow"/>
          <w:sz w:val="21"/>
          <w:szCs w:val="21"/>
        </w:rPr>
        <w:t>SO, v ktorom vznikli.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823944" w:rsidRPr="00537C87">
        <w:rPr>
          <w:rFonts w:ascii="Arial Narrow" w:hAnsi="Arial Narrow"/>
          <w:sz w:val="21"/>
          <w:szCs w:val="21"/>
        </w:rPr>
        <w:t>Lokality na skládkovanie prebytočnej a nevhodnej zeminy zabezpečí uchádzač aj so zabezpečením stanovísk, rozhodnutí a povolení orgánov štátnej a verejnej správy v zmysle platnej legislatívy.</w:t>
      </w:r>
    </w:p>
    <w:p w14:paraId="78CD4F71" w14:textId="6CB578A3" w:rsidR="00052760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Prevádzkové poriadky a príručky pre prevádzku a údržbu: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935AC" w:rsidRPr="00537C87">
        <w:rPr>
          <w:rFonts w:ascii="Arial Narrow" w:hAnsi="Arial Narrow"/>
          <w:sz w:val="21"/>
          <w:szCs w:val="21"/>
        </w:rPr>
        <w:t>obsahuje náklady na splnenie všetkých požiadaviek definovaných v</w:t>
      </w:r>
      <w:r w:rsidRPr="00537C87">
        <w:rPr>
          <w:rFonts w:ascii="Arial Narrow" w:hAnsi="Arial Narrow"/>
          <w:sz w:val="21"/>
          <w:szCs w:val="21"/>
        </w:rPr>
        <w:t xml:space="preserve"> článku </w:t>
      </w:r>
      <w:r w:rsidR="003A525B" w:rsidRPr="00537C87">
        <w:rPr>
          <w:rFonts w:ascii="Arial Narrow" w:hAnsi="Arial Narrow"/>
          <w:sz w:val="21"/>
          <w:szCs w:val="21"/>
        </w:rPr>
        <w:t>2.</w:t>
      </w:r>
      <w:r w:rsidR="00B24924" w:rsidRPr="00537C87">
        <w:rPr>
          <w:rFonts w:ascii="Arial Narrow" w:hAnsi="Arial Narrow"/>
          <w:sz w:val="21"/>
          <w:szCs w:val="21"/>
        </w:rPr>
        <w:t>7</w:t>
      </w:r>
      <w:r w:rsidR="003A525B" w:rsidRPr="00537C87">
        <w:rPr>
          <w:rFonts w:ascii="Arial Narrow" w:hAnsi="Arial Narrow"/>
          <w:sz w:val="21"/>
          <w:szCs w:val="21"/>
        </w:rPr>
        <w:t>.3</w:t>
      </w:r>
      <w:r w:rsidRPr="00537C87">
        <w:rPr>
          <w:rFonts w:ascii="Arial Narrow" w:hAnsi="Arial Narrow"/>
          <w:sz w:val="21"/>
          <w:szCs w:val="21"/>
        </w:rPr>
        <w:t xml:space="preserve"> VPO. </w:t>
      </w:r>
    </w:p>
    <w:p w14:paraId="4A5891EB" w14:textId="3BE80C84" w:rsidR="00823944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Dovoz/odvoz vozidiel pre skúšobnú jazdu</w:t>
      </w:r>
      <w:r w:rsidR="006935AC" w:rsidRPr="00537C87">
        <w:rPr>
          <w:rFonts w:ascii="Arial Narrow" w:hAnsi="Arial Narrow"/>
          <w:sz w:val="21"/>
          <w:szCs w:val="21"/>
        </w:rPr>
        <w:t>: obsahuje počet kusov vozidiel pre skúšobnú jazdu s ich dovozom / odvozom a kompletných činností, prác, pracovných síl pre prevedenie skúšobnej jazdy. Položka sa uvádza v cene za jedno skúšobné vozidlo.</w:t>
      </w:r>
    </w:p>
    <w:p w14:paraId="1076D0BE" w14:textId="503505E2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lastRenderedPageBreak/>
        <w:t xml:space="preserve">Zariadenie staveniska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- 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zriadenie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(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vrátane projektu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)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3016A6" w:rsidRPr="00537C87">
        <w:rPr>
          <w:rFonts w:ascii="Arial Narrow" w:hAnsi="Arial Narrow"/>
          <w:sz w:val="21"/>
          <w:szCs w:val="21"/>
        </w:rPr>
        <w:t>P</w:t>
      </w:r>
      <w:r w:rsidRPr="00537C87">
        <w:rPr>
          <w:rFonts w:ascii="Arial Narrow" w:hAnsi="Arial Narrow"/>
          <w:sz w:val="21"/>
          <w:szCs w:val="21"/>
        </w:rPr>
        <w:t>latba za zriadenie staveniska po odsúhlasení Stavebným dozorom. Zhotoviteľ predloží rozpis objektov zariadenia staveniska vrátane skutočne vynaložených nákladov (a vrátane nákladov na zriadenie, prevádzku a odstránenie dočasného oplotenia staveniska). O výške nákladov rozhodne stavebnotechnický dozor v súlade s predloženým rozpisom ZS a skutočne vybudovaným ZS maximálne do výšky uvedenej v ponuke.</w:t>
      </w:r>
    </w:p>
    <w:p w14:paraId="3932BC0D" w14:textId="1D2F9874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– prevádzka: </w:t>
      </w:r>
      <w:r w:rsidR="003016A6" w:rsidRPr="00537C87">
        <w:rPr>
          <w:rFonts w:ascii="Arial Narrow" w:hAnsi="Arial Narrow"/>
          <w:sz w:val="21"/>
          <w:szCs w:val="21"/>
        </w:rPr>
        <w:t>o</w:t>
      </w:r>
      <w:r w:rsidRPr="00537C87">
        <w:rPr>
          <w:rFonts w:ascii="Arial Narrow" w:hAnsi="Arial Narrow"/>
          <w:sz w:val="21"/>
          <w:szCs w:val="21"/>
        </w:rPr>
        <w:t xml:space="preserve">bsahuje náklady na prevádzku , zabezpečenie energií , strážnu službu  a údržbu zariadení Staveniska,  dočasných oplotení Zhotoviteľa v  zmysle požiadaviek ZTKP. Rozsah tejto položky určí uchádzač. Uvádzajú sa náklady na 1 deň. Je uvažovaná v čase výstavby. Platba za prevádzku je mesačne, pomerom podľa zriadeného zariadenia staveniska. </w:t>
      </w:r>
    </w:p>
    <w:p w14:paraId="6A650CF2" w14:textId="08E1E61A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Zariadenie staveniska – odstránenie:</w:t>
      </w:r>
      <w:r w:rsidRPr="00537C87">
        <w:rPr>
          <w:rFonts w:ascii="Arial Narrow" w:hAnsi="Arial Narrow"/>
          <w:sz w:val="21"/>
          <w:szCs w:val="21"/>
        </w:rPr>
        <w:t xml:space="preserve"> predstavuje náklady spojené s odstránením ZS ( jeho odvozom, likvidáciou odpadov, odstránení napojení na verejné komunikácie ako aj staveniskových komunikácií, prípojok inžinierskych sietí, odstránenie dočasného oplotenia). Náklady sa uvádzajú </w:t>
      </w:r>
      <w:r w:rsidR="004F74A2" w:rsidRPr="00537C87">
        <w:rPr>
          <w:rFonts w:ascii="Arial Narrow" w:hAnsi="Arial Narrow"/>
          <w:sz w:val="21"/>
          <w:szCs w:val="21"/>
        </w:rPr>
        <w:t>jednou</w:t>
      </w:r>
      <w:r w:rsidRPr="00537C87">
        <w:rPr>
          <w:rFonts w:ascii="Arial Narrow" w:hAnsi="Arial Narrow"/>
          <w:sz w:val="21"/>
          <w:szCs w:val="21"/>
        </w:rPr>
        <w:t xml:space="preserve"> sumou. Platby budú podľa preukázaných nákladov priamo súvisiacich s položkou 45.00.00 3. O výške týchto nákladov rozhodne stavebný dozor v súlade s predloženým rozpisom zariadenia staveniska a skutočne odstráneným zariadením staveniska.</w:t>
      </w:r>
    </w:p>
    <w:p w14:paraId="41AE9208" w14:textId="63FF9E76" w:rsidR="0080217B" w:rsidRPr="00537C87" w:rsidRDefault="00CD7AEF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Monitoring hluku a vibrácií</w:t>
      </w:r>
      <w:r w:rsidR="0080217B"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="0080217B" w:rsidRPr="00537C87">
        <w:rPr>
          <w:rFonts w:ascii="Arial Narrow" w:hAnsi="Arial Narrow"/>
          <w:sz w:val="21"/>
          <w:szCs w:val="21"/>
        </w:rPr>
        <w:t xml:space="preserve"> počas trvania Zmluvy o</w:t>
      </w:r>
      <w:r w:rsidRPr="00537C87">
        <w:rPr>
          <w:rFonts w:ascii="Arial Narrow" w:hAnsi="Arial Narrow"/>
          <w:sz w:val="21"/>
          <w:szCs w:val="21"/>
        </w:rPr>
        <w:t> </w:t>
      </w:r>
      <w:r w:rsidR="0080217B" w:rsidRPr="00537C87">
        <w:rPr>
          <w:rFonts w:ascii="Arial Narrow" w:hAnsi="Arial Narrow"/>
          <w:sz w:val="21"/>
          <w:szCs w:val="21"/>
        </w:rPr>
        <w:t>dielo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B583F02" w14:textId="22F71F72" w:rsidR="00A56A16" w:rsidRDefault="0080217B" w:rsidP="009139DB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Inžinierska činnosť: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F7238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hotoviteľ zabezpečí činnosti vyplývajúce z požiadaviek objednávateľa uvedených vo 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>väzku 3</w:t>
      </w:r>
      <w:r w:rsidR="00BA35AB" w:rsidRPr="00537C87">
        <w:rPr>
          <w:rFonts w:ascii="Arial Narrow" w:hAnsi="Arial Narrow"/>
          <w:sz w:val="21"/>
          <w:szCs w:val="21"/>
        </w:rPr>
        <w:t>, Časť 1</w:t>
      </w:r>
      <w:r w:rsidRPr="00537C87">
        <w:rPr>
          <w:rFonts w:ascii="Arial Narrow" w:hAnsi="Arial Narrow"/>
          <w:sz w:val="21"/>
          <w:szCs w:val="21"/>
        </w:rPr>
        <w:t xml:space="preserve"> Požiadavky Objednávateľa. Platba po nadobudnutí právoplatnosti vydaného stavebného povolenia/zmeny stavby pred dokončením. </w:t>
      </w:r>
    </w:p>
    <w:p w14:paraId="0B63AC37" w14:textId="384D2D5C" w:rsidR="003D4541" w:rsidRPr="00E1605E" w:rsidRDefault="00DE0CC5" w:rsidP="0099547C">
      <w:pPr>
        <w:pStyle w:val="Nadpis1"/>
        <w:rPr>
          <w:rFonts w:ascii="Arial Narrow" w:hAnsi="Arial Narrow"/>
        </w:rPr>
      </w:pPr>
      <w:bookmarkStart w:id="12" w:name="_Toc98499347"/>
      <w:r w:rsidRPr="00E1605E">
        <w:rPr>
          <w:rFonts w:ascii="Arial Narrow" w:hAnsi="Arial Narrow"/>
        </w:rPr>
        <w:t>ÚPRAVA CIEN V DÔSLEDKU ZMIEN NÁKLADOV</w:t>
      </w:r>
      <w:bookmarkEnd w:id="12"/>
    </w:p>
    <w:p w14:paraId="3CAA1885" w14:textId="4B914B05" w:rsidR="003D4541" w:rsidRPr="00537C87" w:rsidRDefault="003D4541" w:rsidP="5585908D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Vypočítaným indexom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13.8.Obchodných podmienok (</w:t>
      </w:r>
      <w:r w:rsidR="00E771EA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väzok 2) sa bude upravovať mesačná odhadovaná zmluvná hodnota stanovená Stavebným dozorom v členení na časti stavby v zmysle čl.14. Všeobecné položky sa vo fakturácií neupravujú. Fakturácia valorizácie bude samostatnou súhrnnou faktúrou za obdobie jedného kalendárneho roka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</w:t>
      </w:r>
      <w:r w:rsidR="3C42E6AE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</w:t>
      </w:r>
      <w:r w:rsidR="64920C9F" w:rsidRPr="00537C87">
        <w:rPr>
          <w:rFonts w:ascii="Arial Narrow" w:hAnsi="Arial Narrow"/>
          <w:sz w:val="21"/>
          <w:szCs w:val="21"/>
        </w:rPr>
        <w:t>8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81371" w:rsidRPr="00537C87">
        <w:rPr>
          <w:rFonts w:ascii="Arial Narrow" w:hAnsi="Arial Narrow"/>
          <w:sz w:val="21"/>
          <w:szCs w:val="21"/>
        </w:rPr>
        <w:t>Úpravy v dôsledku zmien Nákladov</w:t>
      </w:r>
      <w:r w:rsidR="6516C0A1" w:rsidRPr="00537C87">
        <w:rPr>
          <w:rFonts w:ascii="Arial Narrow" w:hAnsi="Arial Narrow"/>
          <w:sz w:val="21"/>
          <w:szCs w:val="21"/>
        </w:rPr>
        <w:t xml:space="preserve"> -</w:t>
      </w:r>
      <w:r w:rsidRPr="00537C87">
        <w:rPr>
          <w:rFonts w:ascii="Arial Narrow" w:hAnsi="Arial Narrow"/>
          <w:sz w:val="21"/>
          <w:szCs w:val="21"/>
        </w:rPr>
        <w:t xml:space="preserve"> Osobitných zmluvných podmienok, Zväzok 2.</w:t>
      </w:r>
    </w:p>
    <w:p w14:paraId="66958FF3" w14:textId="718B4B92" w:rsidR="007048CC" w:rsidRPr="00537C87" w:rsidRDefault="003D4541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Po zverejnení </w:t>
      </w:r>
      <w:proofErr w:type="spellStart"/>
      <w:r w:rsidRPr="00537C87">
        <w:rPr>
          <w:rFonts w:ascii="Arial Narrow" w:hAnsi="Arial Narrow"/>
          <w:sz w:val="21"/>
          <w:szCs w:val="21"/>
        </w:rPr>
        <w:t>ŠÚSRom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vydaných potrebných podkladov pre výpočet indexu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 a jeho „Tabuľky údajov o úpravách“ je zhotoviteľ povinný do 14 dní predložiť verejnému obstarávateľovi výpočet indexu na jeho prerokovanie. Vypočítaný index sa zaokrúhľuje na </w:t>
      </w:r>
      <w:r w:rsidR="009F655C" w:rsidRPr="00537C87">
        <w:rPr>
          <w:rFonts w:ascii="Arial Narrow" w:hAnsi="Arial Narrow"/>
          <w:sz w:val="21"/>
          <w:szCs w:val="21"/>
        </w:rPr>
        <w:t>7</w:t>
      </w:r>
      <w:r w:rsidRPr="00537C87">
        <w:rPr>
          <w:rFonts w:ascii="Arial Narrow" w:hAnsi="Arial Narrow"/>
          <w:sz w:val="21"/>
          <w:szCs w:val="21"/>
        </w:rPr>
        <w:t xml:space="preserve"> desatinn</w:t>
      </w:r>
      <w:r w:rsidR="00BC2887" w:rsidRPr="00537C87">
        <w:rPr>
          <w:rFonts w:ascii="Arial Narrow" w:hAnsi="Arial Narrow"/>
          <w:sz w:val="21"/>
          <w:szCs w:val="21"/>
        </w:rPr>
        <w:t>ých</w:t>
      </w:r>
      <w:r w:rsidRPr="00537C87">
        <w:rPr>
          <w:rFonts w:ascii="Arial Narrow" w:hAnsi="Arial Narrow"/>
          <w:sz w:val="21"/>
          <w:szCs w:val="21"/>
        </w:rPr>
        <w:t xml:space="preserve"> miest.</w:t>
      </w:r>
    </w:p>
    <w:p w14:paraId="7A7515D8" w14:textId="373FB2AB" w:rsidR="003D4541" w:rsidRPr="00E1605E" w:rsidRDefault="00BB4222" w:rsidP="0099547C">
      <w:pPr>
        <w:pStyle w:val="Nadpis1"/>
        <w:rPr>
          <w:rFonts w:ascii="Arial Narrow" w:hAnsi="Arial Narrow"/>
        </w:rPr>
      </w:pPr>
      <w:bookmarkStart w:id="13" w:name="_Toc98499348"/>
      <w:r w:rsidRPr="00E1605E">
        <w:rPr>
          <w:rFonts w:ascii="Arial Narrow" w:hAnsi="Arial Narrow"/>
        </w:rPr>
        <w:t>POSTUP PRI NAVIAC, NOVÝCH A MENEJ PRÁCACH</w:t>
      </w:r>
      <w:bookmarkEnd w:id="13"/>
    </w:p>
    <w:p w14:paraId="67ED4E34" w14:textId="77777777" w:rsidR="00E82A99" w:rsidRPr="00537C87" w:rsidRDefault="00E82A99" w:rsidP="00E82A99">
      <w:pPr>
        <w:ind w:firstLine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noProof/>
          <w:sz w:val="21"/>
          <w:szCs w:val="21"/>
          <w:lang w:eastAsia="sk-SK"/>
        </w:rPr>
        <w:t>Zhotoviteľ je povinný pri tomto bode postupovať v </w:t>
      </w:r>
      <w:r w:rsidRPr="00537C87">
        <w:rPr>
          <w:rFonts w:ascii="Arial Narrow" w:hAnsi="Arial Narrow"/>
          <w:bCs/>
          <w:sz w:val="21"/>
          <w:szCs w:val="21"/>
        </w:rPr>
        <w:t xml:space="preserve">súlade so </w:t>
      </w:r>
      <w:r w:rsidRPr="00537C87">
        <w:rPr>
          <w:rFonts w:ascii="Arial Narrow" w:hAnsi="Arial Narrow"/>
          <w:b/>
          <w:bCs/>
          <w:sz w:val="21"/>
          <w:szCs w:val="21"/>
        </w:rPr>
        <w:t>zákonom</w:t>
      </w:r>
      <w:r w:rsidRPr="00537C87">
        <w:rPr>
          <w:rFonts w:ascii="Arial Narrow" w:hAnsi="Arial Narrow"/>
          <w:b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č.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18/1996 Z. z. o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cenách v znení neskorších predpisov a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vyhlášky MFSR č. 87/1996 Z.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z.,</w:t>
      </w:r>
      <w:r w:rsidRPr="00537C87">
        <w:rPr>
          <w:rFonts w:ascii="Arial Narrow" w:hAnsi="Arial Narrow"/>
          <w:noProof/>
          <w:sz w:val="21"/>
          <w:szCs w:val="21"/>
          <w:lang w:eastAsia="sk-SK"/>
        </w:rPr>
        <w:t xml:space="preserve"> </w:t>
      </w:r>
      <w:r w:rsidRPr="00537C87">
        <w:rPr>
          <w:rFonts w:ascii="Arial Narrow" w:hAnsi="Arial Narrow"/>
          <w:bCs/>
          <w:noProof/>
          <w:sz w:val="21"/>
          <w:szCs w:val="21"/>
          <w:lang w:eastAsia="sk-SK"/>
        </w:rPr>
        <w:t>ktorou sa vykonáva zákon o cenách.</w:t>
      </w:r>
    </w:p>
    <w:p w14:paraId="78D3EF1C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7588F7E2" w14:textId="3C9D7C2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Definícia pojmov:</w:t>
      </w:r>
    </w:p>
    <w:p w14:paraId="229A9CE7" w14:textId="49E57D6E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naviac práca:</w:t>
      </w:r>
      <w:r w:rsidRPr="00537C87">
        <w:rPr>
          <w:rFonts w:ascii="Arial Narrow" w:hAnsi="Arial Narrow"/>
          <w:sz w:val="21"/>
          <w:szCs w:val="21"/>
        </w:rPr>
        <w:t xml:space="preserve"> práca, ktorá bola súčasťou objektu a podstatným spôsobom je zmenený rozsah tejto práce (posúdi stavebný dozor)</w:t>
      </w:r>
    </w:p>
    <w:p w14:paraId="208210E1" w14:textId="5D9C9881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nová práca:</w:t>
      </w:r>
      <w:r w:rsidRPr="00537C87">
        <w:rPr>
          <w:rFonts w:ascii="Arial Narrow" w:hAnsi="Arial Narrow"/>
          <w:sz w:val="21"/>
          <w:szCs w:val="21"/>
        </w:rPr>
        <w:t xml:space="preserve"> práca, ktorú zhotoviteľ nemohol predpokladať, ale Objednávateľ ju požaduje vykonať</w:t>
      </w:r>
    </w:p>
    <w:p w14:paraId="38CE3BBD" w14:textId="5215D436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menej práca:</w:t>
      </w:r>
      <w:r w:rsidRPr="00537C87">
        <w:rPr>
          <w:rFonts w:ascii="Arial Narrow" w:hAnsi="Arial Narrow"/>
          <w:sz w:val="21"/>
          <w:szCs w:val="21"/>
        </w:rPr>
        <w:t xml:space="preserve"> práce, ktoré sú súčasťou formuláru platieb, ale nebudú vykonané</w:t>
      </w:r>
    </w:p>
    <w:p w14:paraId="4C915F5F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5AD69DBF" w14:textId="516993E9" w:rsidR="003D4541" w:rsidRPr="00537C87" w:rsidRDefault="00707645" w:rsidP="0084002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1</w:t>
      </w:r>
      <w:r w:rsidR="003D4541" w:rsidRPr="00537C87">
        <w:rPr>
          <w:rFonts w:ascii="Arial Narrow" w:hAnsi="Arial Narrow"/>
          <w:sz w:val="21"/>
          <w:szCs w:val="21"/>
        </w:rPr>
        <w:tab/>
        <w:t>Pre ocenenie naviac, menej a novej práce predloží Zhotoviteľ podrobné cenové kalkulácie aj s podkladmi pre ich výpočet vo formáte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alebo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Zhotoviteľ spracuje a predloží na požiadanie Objednávateľa aj kalkulácie jednotkových cien vybraných prác z ponuky alebo spracovaného oceneného celkového výkazu výmer v DSP v rozsahu DRS. Ako podklad pre tvorbu nových cien Zhotoviteľ predloží - databázu oceňovacích podkladov. Databázy oceňovacích podkladov budú spracované v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strojnopočítačovej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metóde EXCEL, ktorú predloží Zhotoviteľ Objednávateľovi vo forme tlače potvrdené oprávnenou osobou a 1x na CD nosiči a budú podkladom pre výpočet nových položiek. Pre tvorbu jednotkových  cien stavebných prác vykonávaných vlastnými kapacitami musí byť použitý kalkulačný vzorec stanovený Objednávateľom nasledovne:</w:t>
      </w:r>
    </w:p>
    <w:p w14:paraId="766E8B4A" w14:textId="2B0EC3B0" w:rsidR="003D4541" w:rsidRPr="00537C87" w:rsidRDefault="003D4541" w:rsidP="0084002A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Jednotková cena = priame náklady (PN-materiál, mzdy, stroje, doprava)+ režijné náklady (R) vo výške 13,2% z PN + zisk vo výške 2,6% (z PN +R) </w:t>
      </w:r>
    </w:p>
    <w:p w14:paraId="70760430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9E28D19" w14:textId="4A6CF7C1" w:rsidR="003D4541" w:rsidRPr="00537C87" w:rsidRDefault="0084002A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>5.</w:t>
      </w:r>
      <w:r w:rsidR="003D4541" w:rsidRPr="00537C87">
        <w:rPr>
          <w:rFonts w:ascii="Arial Narrow" w:hAnsi="Arial Narrow"/>
          <w:sz w:val="21"/>
          <w:szCs w:val="21"/>
        </w:rPr>
        <w:t>2</w:t>
      </w:r>
      <w:r w:rsidR="003D4541" w:rsidRPr="00537C87">
        <w:rPr>
          <w:rFonts w:ascii="Arial Narrow" w:hAnsi="Arial Narrow"/>
          <w:sz w:val="21"/>
          <w:szCs w:val="21"/>
        </w:rPr>
        <w:tab/>
        <w:t>Pre tvorbu novej jednotkovej ceny musí byť dokladovaná cenová agenda, ktorá obsahuje:</w:t>
      </w:r>
    </w:p>
    <w:p w14:paraId="18F5DF24" w14:textId="18DA6FD3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ocenenie materiálov</w:t>
      </w:r>
      <w:r w:rsidRPr="00537C87">
        <w:rPr>
          <w:rFonts w:ascii="Arial Narrow" w:hAnsi="Arial Narrow"/>
          <w:sz w:val="21"/>
          <w:szCs w:val="21"/>
        </w:rPr>
        <w:t xml:space="preserve"> preukázané cez cenové doklady (faktúry, cenové ponuky, cenníky)</w:t>
      </w:r>
    </w:p>
    <w:p w14:paraId="2B7E2B97" w14:textId="2B4F40AC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b)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databázy oceňovacích nástrojov</w:t>
      </w:r>
      <w:r w:rsidRPr="00537C87">
        <w:rPr>
          <w:rFonts w:ascii="Arial Narrow" w:hAnsi="Arial Narrow"/>
          <w:sz w:val="21"/>
          <w:szCs w:val="21"/>
        </w:rPr>
        <w:t xml:space="preserve"> – strojov a mechanizmov, ľudskej práce; tarify a sadzby</w:t>
      </w:r>
    </w:p>
    <w:p w14:paraId="225B0C96" w14:textId="4869DAD9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c)</w:t>
      </w:r>
      <w:r w:rsidRPr="00537C87">
        <w:rPr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cenový dopad na stavbu</w:t>
      </w:r>
      <w:r w:rsidRPr="00537C87">
        <w:rPr>
          <w:rFonts w:ascii="Arial Narrow" w:hAnsi="Arial Narrow"/>
          <w:sz w:val="21"/>
          <w:szCs w:val="21"/>
        </w:rPr>
        <w:t xml:space="preserve"> – vypracovaný na základe požadovaných jednotkových cien (odsúhlasený St</w:t>
      </w:r>
      <w:r w:rsidR="7CFBF9C5" w:rsidRPr="00537C87">
        <w:rPr>
          <w:rFonts w:ascii="Arial Narrow" w:hAnsi="Arial Narrow"/>
          <w:sz w:val="21"/>
          <w:szCs w:val="21"/>
        </w:rPr>
        <w:t xml:space="preserve">avebným </w:t>
      </w:r>
      <w:r w:rsidRPr="00537C87">
        <w:rPr>
          <w:rFonts w:ascii="Arial Narrow" w:hAnsi="Arial Narrow"/>
          <w:sz w:val="21"/>
          <w:szCs w:val="21"/>
        </w:rPr>
        <w:t xml:space="preserve">dozorom a hlavným inžinierom stavby Objednávateľa) resp. schválený zodpovednými 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19FE89F8" w14:textId="1A70D8D5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kompletné definovanie agregovanej položky</w:t>
      </w:r>
      <w:r w:rsidRPr="00537C87">
        <w:rPr>
          <w:rFonts w:ascii="Arial Narrow" w:hAnsi="Arial Narrow"/>
          <w:sz w:val="21"/>
          <w:szCs w:val="21"/>
        </w:rPr>
        <w:t>, ktoré pozostáva z čísla  (podľa príslušného triednika), názvu (podľa príslušného triednika), mernej jednotky (podľa príslušného triednika) a jednotkovej ceny (podľa predloženého rozboru ekonomickej oprávnenosti nákladov)</w:t>
      </w:r>
    </w:p>
    <w:p w14:paraId="54FFC0C4" w14:textId="763B2EC1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e)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rozbor ekonomickej oprávnenosti nákladov</w:t>
      </w:r>
      <w:r w:rsidRPr="00537C87">
        <w:rPr>
          <w:rFonts w:ascii="Arial Narrow" w:hAnsi="Arial Narrow"/>
          <w:sz w:val="21"/>
          <w:szCs w:val="21"/>
        </w:rPr>
        <w:t xml:space="preserve"> v tabuľkovom editore </w:t>
      </w:r>
      <w:proofErr w:type="spellStart"/>
      <w:r w:rsidRPr="00537C87">
        <w:rPr>
          <w:rFonts w:ascii="Arial Narrow" w:hAnsi="Arial Narrow"/>
          <w:sz w:val="21"/>
          <w:szCs w:val="21"/>
        </w:rPr>
        <w:t>excel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v súlade s vyššie uvedeným textom tohto bodu</w:t>
      </w:r>
    </w:p>
    <w:p w14:paraId="7292F897" w14:textId="35ABF210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f)</w:t>
      </w:r>
      <w:r w:rsidRPr="00537C87">
        <w:rPr>
          <w:rFonts w:ascii="Arial Narrow" w:hAnsi="Arial Narrow"/>
          <w:sz w:val="21"/>
          <w:szCs w:val="21"/>
        </w:rPr>
        <w:tab/>
      </w:r>
      <w:r w:rsidR="00760234"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podrobný popis položky a rozbor spotreby</w:t>
      </w:r>
      <w:r w:rsidRPr="00537C87">
        <w:rPr>
          <w:rFonts w:ascii="Arial Narrow" w:hAnsi="Arial Narrow"/>
          <w:sz w:val="21"/>
          <w:szCs w:val="21"/>
        </w:rPr>
        <w:t xml:space="preserve"> (množstvo práce, materiálov, </w:t>
      </w:r>
      <w:proofErr w:type="spellStart"/>
      <w:r w:rsidRPr="00537C87">
        <w:rPr>
          <w:rFonts w:ascii="Arial Narrow" w:hAnsi="Arial Narrow"/>
          <w:sz w:val="21"/>
          <w:szCs w:val="21"/>
        </w:rPr>
        <w:t>druhovosti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nasadenia strojov a dopravy, ktoré sú podkladom pre kalkuláciu oprávnených nákladov) odsúhlasený Stavebnotechnickým dozorom resp. zodpovednými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38D253D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B57AD73" w14:textId="5404ED90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3</w:t>
      </w:r>
      <w:r w:rsidR="003D4541" w:rsidRPr="00537C87">
        <w:rPr>
          <w:rFonts w:ascii="Arial Narrow" w:hAnsi="Arial Narrow"/>
          <w:sz w:val="21"/>
          <w:szCs w:val="21"/>
        </w:rPr>
        <w:tab/>
        <w:t>V prípade zmeny Všeobecnej položky činnostnej Zhotoviteľ preukáže ekonomicky oprávnené náklady cez cenové doklady (napr. faktúra) a koordinačnú činnosť do výšky 3,9% z predložených nákladov. Ak sa jedná o  všeobecnú položku finančnú, zhotoviteľ má nárok len na ekonomicky oprávnené náklady preukázané cez cenové doklady (napr. zmluva o poistení stavby, faktúra za poplatky) bez koordinačnej činnosti.</w:t>
      </w:r>
      <w:r w:rsidR="00AC1314" w:rsidRPr="00537C87">
        <w:rPr>
          <w:rFonts w:ascii="Arial Narrow" w:hAnsi="Arial Narrow"/>
          <w:sz w:val="21"/>
          <w:szCs w:val="21"/>
        </w:rPr>
        <w:t xml:space="preserve"> Koordinačnou činnosťou sa rozumie pokrytie nákladov zhotoviteľa, vrátane réžií a zisku, potrebných na koordináciu s ostatnými zúčastnenými na stavbe, zabezpečenie všetkých opatrení nevyhnutných k plneniu harmonogramu a úspešnému odovzdaniu diela.</w:t>
      </w:r>
    </w:p>
    <w:p w14:paraId="3DA5BA2B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19E3CF9A" w14:textId="07DF0F2A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3D4541" w:rsidRPr="00537C87">
        <w:rPr>
          <w:rFonts w:ascii="Arial Narrow" w:hAnsi="Arial Narrow"/>
          <w:sz w:val="21"/>
          <w:szCs w:val="21"/>
        </w:rPr>
        <w:t xml:space="preserve">Na stavebné práce, ktoré Zhotoviteľ bude vykonávať formou poddodávky mu budú priznané ekonomicky oprávnené náklady (cenové ponuky, faktúry poddodávateľa, kalkulácie poddodávateľa) a náklady na koordinačnú činnosť </w:t>
      </w:r>
      <w:r w:rsidR="00516215" w:rsidRPr="00537C87">
        <w:rPr>
          <w:rFonts w:ascii="Arial Narrow" w:hAnsi="Arial Narrow"/>
          <w:sz w:val="21"/>
          <w:szCs w:val="21"/>
        </w:rPr>
        <w:t xml:space="preserve">(definícia koordinačnej činnosti je uvedená v bode 5.3 tohto bodu) </w:t>
      </w:r>
      <w:r w:rsidR="003D4541" w:rsidRPr="00537C87">
        <w:rPr>
          <w:rFonts w:ascii="Arial Narrow" w:hAnsi="Arial Narrow"/>
          <w:sz w:val="21"/>
          <w:szCs w:val="21"/>
        </w:rPr>
        <w:t>vo výške 6,3% z ceny poddodávky. Koordinačná činnosť už zahŕňa všetky náklady spojené s obstaraním poddodávky, jej realizovaním až po jej vyfakturovanie a odovzdanie. V súvislosti s poddodávkou už nebudú Zhotoviteľovi uznané žiadne ďa</w:t>
      </w:r>
      <w:r w:rsidR="00B969E2" w:rsidRPr="00537C87">
        <w:rPr>
          <w:rFonts w:ascii="Arial Narrow" w:hAnsi="Arial Narrow"/>
          <w:sz w:val="21"/>
          <w:szCs w:val="21"/>
        </w:rPr>
        <w:t>l</w:t>
      </w:r>
      <w:r w:rsidR="003D4541" w:rsidRPr="00537C87">
        <w:rPr>
          <w:rFonts w:ascii="Arial Narrow" w:hAnsi="Arial Narrow"/>
          <w:sz w:val="21"/>
          <w:szCs w:val="21"/>
        </w:rPr>
        <w:t xml:space="preserve">šie náklady. Pri prácach, ktoré Zhotoviteľ zabezpečuje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podzhotoviteľom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si Objednávateľ vyhradzuje právo požiadať Zhotoviteľa o predloženie podrobnej kalkulácie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ktorá bude spracovaná v zmysle zákona č.18/1996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Z.z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o cenách v znení neskorších predpisov v režime ekonomicky oprávnených nákladov a Zhotoviteľ je povinný ju Objednávateľovi predložiť. Spôsob výberu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bude vydokladovaný minimálne 3 cenovými ponukami.</w:t>
      </w:r>
    </w:p>
    <w:p w14:paraId="53A00177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3C6506C0" w14:textId="083463BA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F2A2B" w:rsidRPr="00537C87">
        <w:rPr>
          <w:rFonts w:ascii="Arial Narrow" w:hAnsi="Arial Narrow"/>
          <w:sz w:val="21"/>
          <w:szCs w:val="21"/>
        </w:rPr>
        <w:t>5</w:t>
      </w:r>
      <w:r w:rsidRPr="00537C87">
        <w:rPr>
          <w:rFonts w:ascii="Arial Narrow" w:hAnsi="Arial Narrow"/>
          <w:sz w:val="21"/>
          <w:szCs w:val="21"/>
        </w:rPr>
        <w:tab/>
        <w:t>Takto vykalkulované ocenenie prác bude odsúhlasené podľa článku 13 Zmeny a úpravy alebo podčlánku 20.1 Nároky Zhotoviteľa</w:t>
      </w:r>
      <w:r w:rsidR="001A49FC" w:rsidRPr="00537C87">
        <w:rPr>
          <w:rFonts w:ascii="Arial Narrow" w:hAnsi="Arial Narrow"/>
          <w:sz w:val="21"/>
          <w:szCs w:val="21"/>
        </w:rPr>
        <w:t xml:space="preserve"> a podčlánku 3.5</w:t>
      </w:r>
      <w:r w:rsidR="001710EC" w:rsidRPr="00537C87">
        <w:rPr>
          <w:rFonts w:ascii="Arial Narrow" w:hAnsi="Arial Narrow"/>
          <w:sz w:val="21"/>
          <w:szCs w:val="21"/>
        </w:rPr>
        <w:t xml:space="preserve"> Rozhodnutia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083C2106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AC0C966" w14:textId="5E8464B3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6</w:t>
      </w:r>
      <w:r w:rsidR="003D4541" w:rsidRPr="00537C87">
        <w:rPr>
          <w:rFonts w:ascii="Arial Narrow" w:hAnsi="Arial Narrow"/>
          <w:sz w:val="21"/>
          <w:szCs w:val="21"/>
        </w:rPr>
        <w:tab/>
        <w:t>Ak sa vyžaduje zmena prác v zmysle článku 13. a 20., potom zmluvná cena bude upravená tak, že cena uvedená vo Formulári platieb bude upravená a nahradí sa novou cenou.</w:t>
      </w:r>
    </w:p>
    <w:p w14:paraId="6E56DD17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20FAF2C6" w14:textId="71504A3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7</w:t>
      </w:r>
      <w:r w:rsidR="003D4541" w:rsidRPr="00537C87">
        <w:rPr>
          <w:rFonts w:ascii="Arial Narrow" w:hAnsi="Arial Narrow"/>
          <w:sz w:val="21"/>
          <w:szCs w:val="21"/>
        </w:rPr>
        <w:tab/>
        <w:t xml:space="preserve">Stavebné práce, ktoré sa nebudú realizovať na objekte budú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nakalkulované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v zmysle tohto článku </w:t>
      </w:r>
      <w:r w:rsidR="00535282" w:rsidRPr="00537C87">
        <w:rPr>
          <w:rFonts w:ascii="Arial Narrow" w:hAnsi="Arial Narrow"/>
          <w:sz w:val="21"/>
          <w:szCs w:val="21"/>
        </w:rPr>
        <w:t>5</w:t>
      </w:r>
      <w:r w:rsidR="003D4541" w:rsidRPr="00537C87">
        <w:rPr>
          <w:rFonts w:ascii="Arial Narrow" w:hAnsi="Arial Narrow"/>
          <w:sz w:val="21"/>
          <w:szCs w:val="21"/>
        </w:rPr>
        <w:t xml:space="preserve"> Postup pri naviac, nových a menej prácach. Tieto náklady odsúhlasené obstarávateľom a stavebnotechnickým dozorom budú odrátané z formulára platieb zhotoviteľa.</w:t>
      </w:r>
    </w:p>
    <w:p w14:paraId="036D7C6D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5640498E" w14:textId="0FA80008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8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budú Zhotoviteľovi na prevádzku zariadenia staveniska priznané iba priame náklady súvisiace s touto položkou (nájomné priestorov, elektrina, voda, plyn, komunálny odpad, atď.)  bez réžie a zisku.</w:t>
      </w:r>
    </w:p>
    <w:p w14:paraId="4F03D999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4293BD01" w14:textId="576B580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9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nebudú Zhotoviteľovi priznané žiadne náklady spojené s vedením a riadením stavebných prác, ktoré musí mať Zhotoviteľ zahrnuté v nepriamych nákladoch vo svojej ponuke (správna, výrobná réžia) a zisk. Tento bod sa neuplatní v prípade kalkulovania stavebných prác podľa vyššie uvedených bodov tohto článku.</w:t>
      </w:r>
    </w:p>
    <w:p w14:paraId="1342C47C" w14:textId="77777777" w:rsidR="005C2425" w:rsidRPr="00537C87" w:rsidRDefault="005C2425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733008B" w14:textId="02EB5558" w:rsidR="005C2425" w:rsidRPr="00537C87" w:rsidRDefault="007249CB" w:rsidP="005C2425">
      <w:pPr>
        <w:pStyle w:val="Zarkazkladnhotextu3"/>
        <w:spacing w:after="0"/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 xml:space="preserve">5.10 </w:t>
      </w:r>
      <w:r w:rsidR="005C2425" w:rsidRPr="00537C87">
        <w:rPr>
          <w:rFonts w:ascii="Arial Narrow" w:hAnsi="Arial Narrow"/>
          <w:sz w:val="21"/>
          <w:szCs w:val="21"/>
        </w:rPr>
        <w:t xml:space="preserve"> </w:t>
      </w:r>
      <w:r w:rsidR="005827B6" w:rsidRPr="00537C87">
        <w:rPr>
          <w:rFonts w:ascii="Arial Narrow" w:hAnsi="Arial Narrow"/>
          <w:sz w:val="21"/>
          <w:szCs w:val="21"/>
        </w:rPr>
        <w:t xml:space="preserve"> </w:t>
      </w:r>
      <w:r w:rsidR="005C2425" w:rsidRPr="00537C87">
        <w:rPr>
          <w:rFonts w:ascii="Arial Narrow" w:hAnsi="Arial Narrow"/>
          <w:sz w:val="21"/>
          <w:szCs w:val="21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4AA88859" w14:textId="5AFAA9BF" w:rsidR="005C2425" w:rsidRPr="00537C87" w:rsidRDefault="005C2425" w:rsidP="00C84547">
      <w:pPr>
        <w:pStyle w:val="Zarkazkladnhotextu3"/>
        <w:ind w:left="567" w:firstLine="0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 prípade predĺženia lehoty výstavby v súlade s pôvodným zadaním zo strany Objednávateľa budú Zhotovit</w:t>
      </w:r>
      <w:r w:rsidR="00C84547" w:rsidRPr="00537C87">
        <w:rPr>
          <w:rFonts w:ascii="Arial Narrow" w:hAnsi="Arial Narrow"/>
          <w:sz w:val="21"/>
          <w:szCs w:val="21"/>
        </w:rPr>
        <w:t>e</w:t>
      </w:r>
      <w:r w:rsidRPr="00537C87">
        <w:rPr>
          <w:rFonts w:ascii="Arial Narrow" w:hAnsi="Arial Narrow"/>
          <w:sz w:val="21"/>
          <w:szCs w:val="21"/>
        </w:rPr>
        <w:t>ľovi priznané iba oprávnené náklady priamo súvisiace s prácami, ktoré spôsobili toto predĺženie</w:t>
      </w:r>
      <w:r w:rsidR="00DF562E">
        <w:rPr>
          <w:rFonts w:ascii="Arial Narrow" w:hAnsi="Arial Narrow"/>
          <w:sz w:val="21"/>
          <w:szCs w:val="21"/>
        </w:rPr>
        <w:t xml:space="preserve">, </w:t>
      </w:r>
      <w:r w:rsidR="00DF562E" w:rsidRPr="00DF562E">
        <w:rPr>
          <w:rFonts w:ascii="Arial Narrow" w:hAnsi="Arial Narrow" w:cs="Arial"/>
          <w:color w:val="EE0000"/>
          <w:sz w:val="21"/>
          <w:szCs w:val="21"/>
        </w:rPr>
        <w:t>s odkazom na obdobie, keď sa prejavil účinok rizikovej udalosti.</w:t>
      </w:r>
      <w:r w:rsidRPr="00DF562E">
        <w:rPr>
          <w:rFonts w:ascii="Arial Narrow" w:hAnsi="Arial Narrow"/>
          <w:sz w:val="21"/>
          <w:szCs w:val="21"/>
        </w:rPr>
        <w:t xml:space="preserve"> Tieto</w:t>
      </w:r>
      <w:r w:rsidRPr="00537C87">
        <w:rPr>
          <w:rFonts w:ascii="Arial Narrow" w:hAnsi="Arial Narrow"/>
          <w:sz w:val="21"/>
          <w:szCs w:val="21"/>
        </w:rPr>
        <w:t xml:space="preserve"> náklady budú vyčíslené a preukázané cez členov projektového tímu požadovaného Objednávateľom vo Zväzku 3, </w:t>
      </w:r>
      <w:r w:rsidR="40E69241" w:rsidRPr="00537C87">
        <w:rPr>
          <w:rFonts w:ascii="Arial Narrow" w:hAnsi="Arial Narrow"/>
          <w:sz w:val="21"/>
          <w:szCs w:val="21"/>
        </w:rPr>
        <w:t>Č</w:t>
      </w:r>
      <w:r w:rsidRPr="00537C87">
        <w:rPr>
          <w:rFonts w:ascii="Arial Narrow" w:hAnsi="Arial Narrow"/>
          <w:sz w:val="21"/>
          <w:szCs w:val="21"/>
        </w:rPr>
        <w:t>asť</w:t>
      </w:r>
      <w:r w:rsidR="24DFF47D" w:rsidRPr="00537C87">
        <w:rPr>
          <w:rFonts w:ascii="Arial Narrow" w:hAnsi="Arial Narrow"/>
          <w:sz w:val="21"/>
          <w:szCs w:val="21"/>
        </w:rPr>
        <w:t xml:space="preserve"> </w:t>
      </w:r>
      <w:r w:rsidRPr="00537C87">
        <w:rPr>
          <w:rFonts w:ascii="Arial Narrow" w:hAnsi="Arial Narrow"/>
          <w:sz w:val="21"/>
          <w:szCs w:val="21"/>
        </w:rPr>
        <w:t>1</w:t>
      </w:r>
      <w:r w:rsidR="3F3E6514" w:rsidRPr="00537C87">
        <w:rPr>
          <w:rFonts w:ascii="Arial Narrow" w:hAnsi="Arial Narrow"/>
          <w:sz w:val="21"/>
          <w:szCs w:val="21"/>
        </w:rPr>
        <w:t xml:space="preserve"> Súťažných podkladov</w:t>
      </w:r>
      <w:r w:rsidRPr="00537C87">
        <w:rPr>
          <w:rFonts w:ascii="Arial Narrow" w:hAnsi="Arial Narrow"/>
          <w:sz w:val="21"/>
          <w:szCs w:val="21"/>
        </w:rPr>
        <w:t xml:space="preserve"> s výhradným naviazaním len na rozsah prác, ktoré spôsobili predĺženie lehoty výstavby. Náklady na projektový tím budú podľa Zväzku 3, časť1, čl. 2.3.1 vyčíslené a preukázané nasledovne:</w:t>
      </w:r>
    </w:p>
    <w:p w14:paraId="3E838C7C" w14:textId="622B529C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D14E3C" w:rsidRPr="00537C87">
        <w:rPr>
          <w:rFonts w:ascii="Arial Narrow" w:hAnsi="Arial Narrow"/>
          <w:sz w:val="21"/>
          <w:szCs w:val="21"/>
        </w:rPr>
        <w:t xml:space="preserve">Stavebným </w:t>
      </w:r>
      <w:r w:rsidRPr="00537C87">
        <w:rPr>
          <w:rFonts w:ascii="Arial Narrow" w:hAnsi="Arial Narrow"/>
          <w:sz w:val="21"/>
          <w:szCs w:val="21"/>
        </w:rPr>
        <w:t>dozorom posúdenú mennú prítomnosť členov projektového tímu potrebných pre zabezpečenie predĺženia týchto prác,</w:t>
      </w:r>
    </w:p>
    <w:p w14:paraId="57B135D4" w14:textId="2704C709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b)  </w:t>
      </w:r>
      <w:r w:rsidR="005827B6" w:rsidRPr="00537C87">
        <w:rPr>
          <w:rFonts w:ascii="Arial Narrow" w:hAnsi="Arial Narrow"/>
          <w:sz w:val="21"/>
          <w:szCs w:val="21"/>
        </w:rPr>
        <w:t xml:space="preserve">    </w:t>
      </w:r>
      <w:r w:rsidRPr="00537C87">
        <w:rPr>
          <w:rFonts w:ascii="Arial Narrow" w:hAnsi="Arial Narrow"/>
          <w:sz w:val="21"/>
          <w:szCs w:val="21"/>
        </w:rPr>
        <w:t xml:space="preserve"> Priame mzdové náklady  s prislúchajúcimi odvodmi, </w:t>
      </w:r>
    </w:p>
    <w:p w14:paraId="446AFC7A" w14:textId="7D33504A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c) 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>Ostatné priame náklady priamo súvisiace s vyššie schválenými pracovníkmi projektového tímu napr. služobné auto na plnenie povinností, náklady spojené s mobilným telefónom prideleným na meno a pod.</w:t>
      </w:r>
    </w:p>
    <w:p w14:paraId="30A782F2" w14:textId="24A40344" w:rsidR="004F4DC8" w:rsidRPr="00537C87" w:rsidRDefault="00BB4222" w:rsidP="0099547C">
      <w:pPr>
        <w:pStyle w:val="Nadpis1"/>
        <w:rPr>
          <w:rFonts w:ascii="Arial Narrow" w:hAnsi="Arial Narrow"/>
          <w:color w:val="000000" w:themeColor="text1"/>
        </w:rPr>
      </w:pPr>
      <w:bookmarkStart w:id="14" w:name="_Toc98499349"/>
      <w:r w:rsidRPr="00537C87">
        <w:rPr>
          <w:rFonts w:ascii="Arial Narrow" w:hAnsi="Arial Narrow"/>
          <w:color w:val="000000" w:themeColor="text1"/>
        </w:rPr>
        <w:t>CELKOVÝ VÝKAZ VÝMER</w:t>
      </w:r>
      <w:bookmarkEnd w:id="14"/>
      <w:r w:rsidRPr="00537C87">
        <w:rPr>
          <w:rFonts w:ascii="Arial Narrow" w:hAnsi="Arial Narrow"/>
          <w:color w:val="000000" w:themeColor="text1"/>
        </w:rPr>
        <w:t xml:space="preserve"> </w:t>
      </w:r>
    </w:p>
    <w:p w14:paraId="25574420" w14:textId="65F8ADED" w:rsidR="004F4DC8" w:rsidRPr="00537C87" w:rsidRDefault="0099547C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CA2274">
        <w:rPr>
          <w:rFonts w:ascii="Arial Narrow" w:hAnsi="Arial Narrow"/>
        </w:rPr>
        <w:t>6.</w:t>
      </w:r>
      <w:r w:rsidR="004F4DC8" w:rsidRPr="00CA2274">
        <w:rPr>
          <w:rFonts w:ascii="Arial Narrow" w:hAnsi="Arial Narrow"/>
        </w:rPr>
        <w:t>1</w:t>
      </w:r>
      <w:r w:rsidRPr="00CA2274">
        <w:tab/>
      </w:r>
      <w:r w:rsidR="004F4DC8" w:rsidRPr="00537C87">
        <w:rPr>
          <w:rFonts w:ascii="Arial Narrow" w:hAnsi="Arial Narrow"/>
          <w:sz w:val="21"/>
          <w:szCs w:val="21"/>
        </w:rPr>
        <w:t>V súlade s Požiadavkami Objednávateľa (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="004F4DC8" w:rsidRPr="00537C87">
        <w:rPr>
          <w:rFonts w:ascii="Arial Narrow" w:hAnsi="Arial Narrow"/>
          <w:sz w:val="21"/>
          <w:szCs w:val="21"/>
        </w:rPr>
        <w:t>väzok 3</w:t>
      </w:r>
      <w:r w:rsidR="64CD0C1D" w:rsidRPr="00537C87">
        <w:rPr>
          <w:rFonts w:ascii="Arial Narrow" w:hAnsi="Arial Narrow"/>
          <w:sz w:val="21"/>
          <w:szCs w:val="21"/>
        </w:rPr>
        <w:t>, Časť 1 Súťažných podkladov</w:t>
      </w:r>
      <w:r w:rsidR="005D2DD6" w:rsidRPr="00537C87">
        <w:rPr>
          <w:rFonts w:ascii="Arial Narrow" w:hAnsi="Arial Narrow"/>
          <w:sz w:val="21"/>
          <w:szCs w:val="21"/>
        </w:rPr>
        <w:t xml:space="preserve">) </w:t>
      </w:r>
      <w:r w:rsidR="007D6BB0" w:rsidRPr="00537C87">
        <w:rPr>
          <w:rFonts w:ascii="Arial Narrow" w:hAnsi="Arial Narrow"/>
          <w:sz w:val="21"/>
          <w:szCs w:val="21"/>
        </w:rPr>
        <w:t xml:space="preserve">bude </w:t>
      </w:r>
      <w:r w:rsidR="004F4DC8" w:rsidRPr="00537C87">
        <w:rPr>
          <w:rFonts w:ascii="Arial Narrow" w:hAnsi="Arial Narrow"/>
          <w:sz w:val="21"/>
          <w:szCs w:val="21"/>
        </w:rPr>
        <w:t xml:space="preserve">Zhotoviteľ povinný v rámci prípravy DSP v rozsahu DRS vyhotoviť ocenený celkový výkaz výmer v súlade s platným triednikom stavebných prác do podrobnosti najmenej 14 miest. Triednik stavebných prác vychádza zo Spoločného slovníka obstarávania vydaného Nariadením komisie (ES) č. 213/2008 z 28 novembra 2007, ktorým sa mení a dopĺňa nariadenie Európskeho parlamentu a Rady 2004/17/ES a 2004/18/ES.  Z CPV sa využije Hlavný slovník a jeho prvých 6 miest triedenia. </w:t>
      </w:r>
    </w:p>
    <w:p w14:paraId="1FDD3AAC" w14:textId="77777777" w:rsidR="004F4DC8" w:rsidRPr="00537C87" w:rsidRDefault="004F4DC8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Tento celkový výkaz výmer bude obsahovať:</w:t>
      </w:r>
    </w:p>
    <w:p w14:paraId="0520910F" w14:textId="1FD72909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číslo položky v zmysle príslušného triednika stavebných prác</w:t>
      </w:r>
    </w:p>
    <w:p w14:paraId="4D69A53F" w14:textId="76C9CC57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popis - názov položky</w:t>
      </w:r>
    </w:p>
    <w:p w14:paraId="68F52F96" w14:textId="40D4184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mernú jednotku</w:t>
      </w:r>
    </w:p>
    <w:p w14:paraId="212F7532" w14:textId="3925A8CB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množstvo za mernú jednotku</w:t>
      </w:r>
    </w:p>
    <w:p w14:paraId="34AFC1A0" w14:textId="69142C46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za mernú jednotku v eur bez DPH</w:t>
      </w:r>
    </w:p>
    <w:p w14:paraId="55A3F562" w14:textId="065C24C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celkovú v eur bez DPH</w:t>
      </w:r>
    </w:p>
    <w:p w14:paraId="17FAE139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E099DC7" w14:textId="69BDADD5" w:rsidR="004F4DC8" w:rsidRPr="00537C87" w:rsidRDefault="004F4DC8" w:rsidP="00E639A3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Zhotoviteľ pri zostavovaní výkazu výmer častí stavby musí dodržať celkové ceny jednotlivých častí stavby podľa klasifikácie stavieb obsiahnutých vo Formulári platieb ako aj výšku Akceptovanej zmluvnej hodnoty.</w:t>
      </w:r>
    </w:p>
    <w:p w14:paraId="2CC2C55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21F6815C" w14:textId="73058A0A" w:rsidR="004F4DC8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2</w:t>
      </w:r>
      <w:r w:rsidR="004F4DC8" w:rsidRPr="00537C87">
        <w:rPr>
          <w:rFonts w:ascii="Arial Narrow" w:hAnsi="Arial Narrow"/>
          <w:sz w:val="21"/>
          <w:szCs w:val="21"/>
        </w:rPr>
        <w:tab/>
        <w:t xml:space="preserve">Pre účely stanovenia čiastok splatných Zhotoviteľovi môže stavebnotechnický dozor použiť ocenený výkaz výmer </w:t>
      </w:r>
      <w:r w:rsidR="00CE3F75" w:rsidRPr="00537C87">
        <w:rPr>
          <w:rFonts w:ascii="Arial Narrow" w:hAnsi="Arial Narrow"/>
          <w:sz w:val="21"/>
          <w:szCs w:val="21"/>
        </w:rPr>
        <w:t xml:space="preserve">Diela </w:t>
      </w:r>
      <w:r w:rsidR="004F4DC8" w:rsidRPr="00537C87">
        <w:rPr>
          <w:rFonts w:ascii="Arial Narrow" w:hAnsi="Arial Narrow"/>
          <w:sz w:val="21"/>
          <w:szCs w:val="21"/>
        </w:rPr>
        <w:t>ako pomôcku stanovenia skutočného postupu prác. Predmetný výkaz výmer však nie je v žiadnom prípade súčasťou Formulára platieb a prípadné nepresnosti predmetného výkazu výmer nebudú zakladať právo Zhotoviteľa požadovať akékoľvek zmeny v splatnej čiastke určenej Stavebnotechnickým dozorom.</w:t>
      </w:r>
    </w:p>
    <w:p w14:paraId="28CE09C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7C30223" w14:textId="10353CDC" w:rsidR="00A56A16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3</w:t>
      </w:r>
      <w:r w:rsidR="004F4DC8" w:rsidRPr="00537C87">
        <w:rPr>
          <w:rFonts w:ascii="Arial Narrow" w:hAnsi="Arial Narrow"/>
          <w:sz w:val="21"/>
          <w:szCs w:val="21"/>
        </w:rPr>
        <w:tab/>
        <w:t>Predmetný celkový výkaz výmer Diela bude Zhotoviteľom aktualizovaný v rámci prípravy D</w:t>
      </w:r>
      <w:r w:rsidR="00876E40" w:rsidRPr="00537C87">
        <w:rPr>
          <w:rFonts w:ascii="Arial Narrow" w:hAnsi="Arial Narrow"/>
          <w:sz w:val="21"/>
          <w:szCs w:val="21"/>
        </w:rPr>
        <w:t>R</w:t>
      </w:r>
      <w:r w:rsidR="004F4DC8" w:rsidRPr="00537C87">
        <w:rPr>
          <w:rFonts w:ascii="Arial Narrow" w:hAnsi="Arial Narrow"/>
          <w:sz w:val="21"/>
          <w:szCs w:val="21"/>
        </w:rPr>
        <w:t>S v súlade s Požiadavkami Objednávateľa</w:t>
      </w:r>
      <w:r w:rsidR="00647EF2" w:rsidRPr="00537C87">
        <w:rPr>
          <w:rFonts w:ascii="Arial Narrow" w:hAnsi="Arial Narrow"/>
          <w:sz w:val="21"/>
          <w:szCs w:val="21"/>
        </w:rPr>
        <w:t xml:space="preserve"> a na konci stavby bude aktualizovaný na skutočný stav podľa DS</w:t>
      </w:r>
      <w:r w:rsidR="00F13B0D" w:rsidRPr="00537C87">
        <w:rPr>
          <w:rFonts w:ascii="Arial Narrow" w:hAnsi="Arial Narrow"/>
          <w:sz w:val="21"/>
          <w:szCs w:val="21"/>
        </w:rPr>
        <w:t>V</w:t>
      </w:r>
      <w:r w:rsidR="004F4DC8" w:rsidRPr="00537C87">
        <w:rPr>
          <w:rFonts w:ascii="Arial Narrow" w:hAnsi="Arial Narrow"/>
          <w:sz w:val="21"/>
          <w:szCs w:val="21"/>
        </w:rPr>
        <w:t>.</w:t>
      </w:r>
      <w:r w:rsidR="00F13B0D" w:rsidRPr="00537C87">
        <w:rPr>
          <w:rFonts w:ascii="Arial Narrow" w:hAnsi="Arial Narrow"/>
          <w:sz w:val="21"/>
          <w:szCs w:val="21"/>
        </w:rPr>
        <w:t xml:space="preserve"> Výkaz výmer</w:t>
      </w:r>
      <w:r w:rsidR="00FB7F2A" w:rsidRPr="00537C87">
        <w:rPr>
          <w:rFonts w:ascii="Arial Narrow" w:hAnsi="Arial Narrow"/>
          <w:sz w:val="21"/>
          <w:szCs w:val="21"/>
        </w:rPr>
        <w:t xml:space="preserve"> bude rozdelený podľa jednotlivých správcov</w:t>
      </w:r>
      <w:r w:rsidR="00D824E4" w:rsidRPr="00537C87">
        <w:rPr>
          <w:rFonts w:ascii="Arial Narrow" w:hAnsi="Arial Narrow"/>
          <w:sz w:val="21"/>
          <w:szCs w:val="21"/>
        </w:rPr>
        <w:t xml:space="preserve"> (zoznam budúcich správc</w:t>
      </w:r>
      <w:r w:rsidR="004733D2" w:rsidRPr="00537C87">
        <w:rPr>
          <w:rFonts w:ascii="Arial Narrow" w:hAnsi="Arial Narrow"/>
          <w:sz w:val="21"/>
          <w:szCs w:val="21"/>
        </w:rPr>
        <w:t>ov dodá Zhotoviteľovi Objednávateľ pred odovzdaním</w:t>
      </w:r>
      <w:r w:rsidR="00D336CD" w:rsidRPr="00537C87">
        <w:rPr>
          <w:rFonts w:ascii="Arial Narrow" w:hAnsi="Arial Narrow"/>
          <w:sz w:val="21"/>
          <w:szCs w:val="21"/>
        </w:rPr>
        <w:t xml:space="preserve"> SO do správy)</w:t>
      </w:r>
      <w:r w:rsidR="00FB7F2A" w:rsidRPr="00537C87">
        <w:rPr>
          <w:rFonts w:ascii="Arial Narrow" w:hAnsi="Arial Narrow"/>
          <w:sz w:val="21"/>
          <w:szCs w:val="21"/>
        </w:rPr>
        <w:t xml:space="preserve">, aby bolo možné </w:t>
      </w:r>
      <w:r w:rsidR="00E7696C" w:rsidRPr="00537C87">
        <w:rPr>
          <w:rFonts w:ascii="Arial Narrow" w:hAnsi="Arial Narrow"/>
          <w:sz w:val="21"/>
          <w:szCs w:val="21"/>
        </w:rPr>
        <w:t>vybudované SO zaradiť do majetku</w:t>
      </w:r>
      <w:r w:rsidR="00462F30" w:rsidRPr="00537C87">
        <w:rPr>
          <w:rFonts w:ascii="Arial Narrow" w:hAnsi="Arial Narrow"/>
          <w:sz w:val="21"/>
          <w:szCs w:val="21"/>
        </w:rPr>
        <w:t xml:space="preserve"> jednotlivých organizácií </w:t>
      </w:r>
      <w:r w:rsidR="008061B8" w:rsidRPr="00537C87">
        <w:rPr>
          <w:rFonts w:ascii="Arial Narrow" w:hAnsi="Arial Narrow"/>
          <w:sz w:val="21"/>
          <w:szCs w:val="21"/>
        </w:rPr>
        <w:t xml:space="preserve">mesta alebo </w:t>
      </w:r>
      <w:r w:rsidR="00BB6596" w:rsidRPr="00537C87">
        <w:rPr>
          <w:rFonts w:ascii="Arial Narrow" w:hAnsi="Arial Narrow"/>
          <w:sz w:val="21"/>
          <w:szCs w:val="21"/>
        </w:rPr>
        <w:t>tretím stranám.</w:t>
      </w:r>
    </w:p>
    <w:p w14:paraId="20BEB790" w14:textId="77777777" w:rsidR="00A46E72" w:rsidRDefault="00A46E72" w:rsidP="00A56A16">
      <w:pPr>
        <w:rPr>
          <w:rFonts w:ascii="Arial Narrow" w:hAnsi="Arial Narrow"/>
          <w:sz w:val="21"/>
          <w:szCs w:val="21"/>
        </w:rPr>
      </w:pPr>
    </w:p>
    <w:p w14:paraId="5B6881B7" w14:textId="77777777" w:rsidR="00A46E72" w:rsidRDefault="00A46E72" w:rsidP="00A56A16">
      <w:pPr>
        <w:rPr>
          <w:rFonts w:ascii="Arial Narrow" w:hAnsi="Arial Narrow"/>
          <w:sz w:val="21"/>
          <w:szCs w:val="21"/>
        </w:rPr>
        <w:sectPr w:rsidR="00A46E72" w:rsidSect="002864A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7" w:h="16840" w:code="9"/>
          <w:pgMar w:top="1408" w:right="1134" w:bottom="993" w:left="1418" w:header="709" w:footer="709" w:gutter="0"/>
          <w:cols w:space="1134"/>
          <w:docGrid w:linePitch="299"/>
        </w:sectPr>
      </w:pPr>
    </w:p>
    <w:bookmarkEnd w:id="2"/>
    <w:bookmarkEnd w:id="3"/>
    <w:bookmarkEnd w:id="4"/>
    <w:bookmarkEnd w:id="5"/>
    <w:bookmarkEnd w:id="6"/>
    <w:bookmarkEnd w:id="7"/>
    <w:bookmarkEnd w:id="8"/>
    <w:p w14:paraId="3EF362B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483FB67F" wp14:editId="4F4904EC">
            <wp:extent cx="3951406" cy="1888176"/>
            <wp:effectExtent l="0" t="0" r="0" b="0"/>
            <wp:docPr id="660064737" name="Obrázok 66006473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1E154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2299F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78438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9C4A7B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628D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7E1947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096DA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15486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BD467E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A1FC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5AEB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615E36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00C1D9E3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D0896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34B14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E82BDB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B5C6E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209D4A5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93A9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8A07B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55745F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249F1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F8781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240DC7" w14:textId="0125FB4D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, Časť </w:t>
      </w:r>
      <w:r w:rsidR="00123D4E"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31713373" w14:textId="248027B9" w:rsidR="00BD06B8" w:rsidRPr="007A4AB0" w:rsidRDefault="00123D4E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123D4E">
        <w:rPr>
          <w:rFonts w:ascii="Arial Narrow" w:hAnsi="Arial Narrow" w:cs="Arial"/>
          <w:b/>
          <w:bCs/>
          <w:spacing w:val="6"/>
          <w:sz w:val="44"/>
          <w:szCs w:val="44"/>
        </w:rPr>
        <w:t>Formulár platieb</w:t>
      </w:r>
    </w:p>
    <w:p w14:paraId="5ECFA11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E64A34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5D9FC5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B386D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4937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EFA9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4CBCF1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6F94FC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756FA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498A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4D5E0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1C5F3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6752F62" w14:textId="64CE251A" w:rsidR="00603D42" w:rsidRPr="00E1605E" w:rsidRDefault="00BD06B8" w:rsidP="00BD06B8">
      <w:pPr>
        <w:spacing w:before="0" w:after="0"/>
        <w:jc w:val="center"/>
        <w:rPr>
          <w:rFonts w:ascii="Arial Narrow" w:hAnsi="Arial Narrow"/>
        </w:r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ins w:id="16" w:author="Markovič Michal, Ing." w:date="2025-07-01T14:33:00Z" w16du:dateUtc="2025-07-01T12:33:00Z">
        <w:r w:rsidR="0071237F">
          <w:rPr>
            <w:rFonts w:ascii="Arial Narrow" w:hAnsi="Arial Narrow" w:cs="Arial"/>
            <w:spacing w:val="6"/>
            <w:sz w:val="24"/>
            <w:szCs w:val="24"/>
          </w:rPr>
          <w:t>7</w:t>
        </w:r>
      </w:ins>
      <w:del w:id="17" w:author="Markovič Michal, Ing." w:date="2025-07-01T14:33:00Z" w16du:dateUtc="2025-07-01T12:33:00Z">
        <w:r w:rsidRPr="007A4AB0" w:rsidDel="0071237F">
          <w:rPr>
            <w:rFonts w:ascii="Arial Narrow" w:hAnsi="Arial Narrow" w:cs="Arial"/>
            <w:spacing w:val="6"/>
            <w:sz w:val="24"/>
            <w:szCs w:val="24"/>
          </w:rPr>
          <w:delText>1</w:delText>
        </w:r>
      </w:del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sectPr w:rsidR="00603D42" w:rsidRPr="00E1605E" w:rsidSect="002864A1">
      <w:headerReference w:type="default" r:id="rId30"/>
      <w:footerReference w:type="default" r:id="rId31"/>
      <w:pgSz w:w="11907" w:h="16840" w:code="9"/>
      <w:pgMar w:top="1408" w:right="1134" w:bottom="993" w:left="1418" w:header="709" w:footer="709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0E498" w14:textId="77777777" w:rsidR="00A4437D" w:rsidRDefault="00A4437D" w:rsidP="000918AF">
      <w:r>
        <w:separator/>
      </w:r>
    </w:p>
    <w:p w14:paraId="6ACE6086" w14:textId="77777777" w:rsidR="00A4437D" w:rsidRDefault="00A4437D" w:rsidP="000918AF"/>
  </w:endnote>
  <w:endnote w:type="continuationSeparator" w:id="0">
    <w:p w14:paraId="382E329C" w14:textId="77777777" w:rsidR="00A4437D" w:rsidRDefault="00A4437D" w:rsidP="000918AF">
      <w:r>
        <w:continuationSeparator/>
      </w:r>
    </w:p>
    <w:p w14:paraId="5F586555" w14:textId="77777777" w:rsidR="00A4437D" w:rsidRDefault="00A4437D" w:rsidP="000918AF"/>
  </w:endnote>
  <w:endnote w:type="continuationNotice" w:id="1">
    <w:p w14:paraId="3E33BB87" w14:textId="77777777" w:rsidR="00A4437D" w:rsidRDefault="00A443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5F0B4" w14:textId="77777777" w:rsidR="007A4AB0" w:rsidRPr="00C24233" w:rsidRDefault="007A4AB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6B4A2" w14:textId="77C08F43" w:rsidR="00123D4E" w:rsidRPr="00123D4E" w:rsidRDefault="00123D4E" w:rsidP="00123D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A994" w14:textId="0AE69E84" w:rsidR="00280910" w:rsidRPr="008910C9" w:rsidRDefault="00C96D59" w:rsidP="008910C9">
    <w:pPr>
      <w:pStyle w:val="Pta"/>
      <w:pBdr>
        <w:top w:val="single" w:sz="4" w:space="1" w:color="auto"/>
      </w:pBdr>
      <w:tabs>
        <w:tab w:val="clear" w:pos="9072"/>
        <w:tab w:val="right" w:pos="9355"/>
      </w:tabs>
    </w:pPr>
    <w:r w:rsidRPr="00537C87">
      <w:rPr>
        <w:rFonts w:ascii="Arial Narrow" w:hAnsi="Arial Narrow"/>
        <w:color w:val="7F7F7F" w:themeColor="text1" w:themeTint="80"/>
        <w:sz w:val="16"/>
        <w:szCs w:val="16"/>
      </w:rPr>
      <w:t xml:space="preserve">Zväzok 4 – Cenová časť </w:t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280910" w:rsidRPr="00D17ADD">
      <w:rPr>
        <w:color w:val="7F7F7F" w:themeColor="text1" w:themeTint="80"/>
      </w:rPr>
      <w:fldChar w:fldCharType="begin"/>
    </w:r>
    <w:r w:rsidR="00280910" w:rsidRPr="00D17ADD">
      <w:rPr>
        <w:color w:val="7F7F7F" w:themeColor="text1" w:themeTint="80"/>
      </w:rPr>
      <w:instrText>PAGE   \* MERGEFORMAT</w:instrText>
    </w:r>
    <w:r w:rsidR="00280910" w:rsidRPr="00D17ADD">
      <w:rPr>
        <w:color w:val="7F7F7F" w:themeColor="text1" w:themeTint="80"/>
      </w:rPr>
      <w:fldChar w:fldCharType="separate"/>
    </w:r>
    <w:r w:rsidR="00E87406">
      <w:rPr>
        <w:noProof/>
        <w:color w:val="7F7F7F" w:themeColor="text1" w:themeTint="80"/>
      </w:rPr>
      <w:t>2</w:t>
    </w:r>
    <w:r w:rsidR="00280910" w:rsidRPr="00D17ADD">
      <w:rPr>
        <w:color w:val="7F7F7F" w:themeColor="text1" w:themeTint="80"/>
      </w:rPr>
      <w:fldChar w:fldCharType="end"/>
    </w:r>
    <w:r w:rsidR="00280910" w:rsidRPr="00D17ADD">
      <w:rPr>
        <w:color w:val="7F7F7F" w:themeColor="text1" w:themeTint="80"/>
      </w:rPr>
      <w:tab/>
    </w:r>
    <w:r w:rsidR="00280910" w:rsidRPr="00D17ADD">
      <w:rPr>
        <w:color w:val="7F7F7F" w:themeColor="text1" w:themeTint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63A0" w14:textId="5F1B1B15" w:rsidR="00E821DE" w:rsidRPr="008910C9" w:rsidRDefault="00C96D59" w:rsidP="00E821DE">
    <w:pPr>
      <w:pBdr>
        <w:top w:val="single" w:sz="4" w:space="1" w:color="7F7F7F" w:themeColor="text1" w:themeTint="80"/>
      </w:pBdr>
      <w:tabs>
        <w:tab w:val="right" w:pos="9355"/>
      </w:tabs>
      <w:rPr>
        <w:color w:val="7F7F7F" w:themeColor="text1" w:themeTint="80"/>
      </w:rPr>
    </w:pPr>
    <w:r w:rsidRPr="00537C87">
      <w:rPr>
        <w:rFonts w:ascii="Arial Narrow" w:hAnsi="Arial Narrow"/>
        <w:color w:val="7F7F7F" w:themeColor="text1" w:themeTint="80"/>
        <w:sz w:val="16"/>
        <w:szCs w:val="16"/>
      </w:rPr>
      <w:t>Zväzok 4 – Cenová časť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A444" w14:textId="77777777" w:rsidR="00685259" w:rsidRPr="00094DCD" w:rsidRDefault="00685259" w:rsidP="00094DCD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094DCD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094DCD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D63891D" w14:textId="77777777" w:rsidR="00685259" w:rsidRPr="00094DCD" w:rsidRDefault="00685259" w:rsidP="00094DCD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Cenová časť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B767" w14:textId="77777777" w:rsidR="00544A5C" w:rsidRPr="00C24233" w:rsidRDefault="00544A5C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8815E" w14:textId="0B87DEA2" w:rsidR="00C92761" w:rsidRPr="00C92761" w:rsidRDefault="00C92761" w:rsidP="00C92761">
    <w:pPr>
      <w:pStyle w:val="Pt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EF62" w14:textId="43E30193" w:rsidR="00E821DE" w:rsidRPr="00537C87" w:rsidRDefault="00C96D59" w:rsidP="00E821DE">
    <w:pPr>
      <w:pStyle w:val="Pta"/>
      <w:pBdr>
        <w:top w:val="single" w:sz="4" w:space="1" w:color="7F7F7F" w:themeColor="text1" w:themeTint="80"/>
      </w:pBdr>
      <w:tabs>
        <w:tab w:val="clear" w:pos="9072"/>
        <w:tab w:val="right" w:pos="9355"/>
      </w:tabs>
      <w:rPr>
        <w:rFonts w:ascii="Arial Narrow" w:hAnsi="Arial Narrow" w:cs="Arial"/>
        <w:color w:val="000000" w:themeColor="text1"/>
        <w:sz w:val="16"/>
        <w:szCs w:val="16"/>
      </w:rPr>
    </w:pPr>
    <w:r w:rsidRPr="00537C87">
      <w:rPr>
        <w:rFonts w:ascii="Arial Narrow" w:hAnsi="Arial Narrow" w:cs="Arial"/>
        <w:color w:val="000000" w:themeColor="text1"/>
        <w:sz w:val="16"/>
        <w:szCs w:val="16"/>
      </w:rPr>
      <w:t xml:space="preserve">Zväzok 4 – Cenová časť </w:t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begin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instrText>PAGE   \* MERGEFORMAT</w:instrTex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separate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t>2</w: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end"/>
    </w:r>
    <w:r w:rsidR="00E821DE" w:rsidRPr="00D17ADD">
      <w:rPr>
        <w:color w:val="7F7F7F" w:themeColor="text1" w:themeTint="80"/>
      </w:rPr>
      <w:tab/>
    </w:r>
    <w:r w:rsidR="00E821DE" w:rsidRPr="00D17ADD">
      <w:rPr>
        <w:color w:val="7F7F7F" w:themeColor="text1" w:themeTint="8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B338" w14:textId="0B7B2B8C" w:rsidR="009620BA" w:rsidRPr="009620BA" w:rsidRDefault="009620BA" w:rsidP="009620BA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 w:rsidR="007C62DA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 - Časť 1</w:t>
    </w:r>
    <w:r w:rsidRPr="009620BA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A36E1DF" w14:textId="0AF1DAB8" w:rsidR="00E821DE" w:rsidRPr="009620BA" w:rsidRDefault="007C62DA" w:rsidP="009620BA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Preambula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67095" w14:textId="77777777" w:rsidR="00A4437D" w:rsidRDefault="00A4437D" w:rsidP="000918AF">
      <w:r>
        <w:separator/>
      </w:r>
    </w:p>
    <w:p w14:paraId="61F9D26D" w14:textId="77777777" w:rsidR="00A4437D" w:rsidRDefault="00A4437D" w:rsidP="000918AF"/>
  </w:footnote>
  <w:footnote w:type="continuationSeparator" w:id="0">
    <w:p w14:paraId="5990396E" w14:textId="77777777" w:rsidR="00A4437D" w:rsidRDefault="00A4437D" w:rsidP="000918AF">
      <w:r>
        <w:continuationSeparator/>
      </w:r>
    </w:p>
    <w:p w14:paraId="0CF81239" w14:textId="77777777" w:rsidR="00A4437D" w:rsidRDefault="00A4437D" w:rsidP="000918AF"/>
  </w:footnote>
  <w:footnote w:type="continuationNotice" w:id="1">
    <w:p w14:paraId="59BC5401" w14:textId="77777777" w:rsidR="00A4437D" w:rsidRDefault="00A443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3D5A" w14:textId="594482E5" w:rsidR="007A4AB0" w:rsidRPr="00407F22" w:rsidRDefault="007A4AB0" w:rsidP="00D0381E">
    <w:pPr>
      <w:pStyle w:val="Zkladntext3"/>
      <w:tabs>
        <w:tab w:val="right" w:pos="9214"/>
      </w:tabs>
      <w:suppressAutoHyphens/>
      <w:ind w:firstLine="0"/>
    </w:pPr>
    <w:r w:rsidRPr="00407F22">
      <w:rPr>
        <w:color w:val="000000"/>
      </w:rPr>
      <w:t>Modernizácia električkovej trate - Ružinovská radiála</w:t>
    </w:r>
    <w:r w:rsidR="00D0381E">
      <w:rPr>
        <w:color w:val="000000"/>
      </w:rPr>
      <w:t>, opakovaná súťaž</w:t>
    </w:r>
    <w:r w:rsidRPr="00407F22">
      <w:tab/>
      <w:t xml:space="preserve">    Hlavné mesto Slovenskej republiky Bratislava</w:t>
    </w:r>
  </w:p>
  <w:p w14:paraId="6448A2E6" w14:textId="1DBFD8B5" w:rsidR="007A4AB0" w:rsidRPr="00407F22" w:rsidRDefault="007A4AB0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</w:r>
    <w:r w:rsidR="00D0381E">
      <w:rPr>
        <w:sz w:val="16"/>
        <w:szCs w:val="16"/>
      </w:rPr>
      <w:tab/>
      <w:t xml:space="preserve">  </w:t>
    </w:r>
    <w:r w:rsidRPr="00407F22">
      <w:rPr>
        <w:sz w:val="16"/>
        <w:szCs w:val="16"/>
      </w:rPr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C1605" w14:textId="34E80739" w:rsidR="00123D4E" w:rsidRPr="007B4381" w:rsidRDefault="00123D4E" w:rsidP="00123D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F95BF" w14:textId="64F44CA9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  </w:t>
    </w:r>
    <w:r w:rsidR="00D62E6B">
      <w:rPr>
        <w:rFonts w:ascii="Arial Narrow" w:hAnsi="Arial Narrow"/>
      </w:rPr>
      <w:t xml:space="preserve">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02F085A0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35E1A80C" w14:textId="1E3A7A5F" w:rsidR="00280910" w:rsidRPr="006332C6" w:rsidRDefault="00280910" w:rsidP="006332C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F4E9" w14:textId="5D239BC8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</w:t>
    </w:r>
    <w:r w:rsidR="00923D3C">
      <w:rPr>
        <w:rFonts w:ascii="Arial Narrow" w:hAnsi="Arial Narrow"/>
      </w:rPr>
      <w:tab/>
    </w:r>
    <w:r w:rsidRPr="00537C87">
      <w:rPr>
        <w:rFonts w:ascii="Arial Narrow" w:hAnsi="Arial Narrow"/>
      </w:rPr>
      <w:t xml:space="preserve">    Hlavné mesto Slovenskej republiky Bratislava</w:t>
    </w:r>
  </w:p>
  <w:p w14:paraId="548F5CB8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03348188" w14:textId="666650DA" w:rsidR="00280910" w:rsidRPr="004E32FE" w:rsidRDefault="00280910" w:rsidP="004E32FE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CA42" w14:textId="77777777" w:rsidR="00685259" w:rsidRPr="00B30503" w:rsidRDefault="00685259" w:rsidP="00B30503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30503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30503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0C0437C" w14:textId="77777777" w:rsidR="00685259" w:rsidRPr="00B30503" w:rsidRDefault="00685259" w:rsidP="00B30503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30503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30503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D5F9C" w14:textId="77777777" w:rsidR="00544A5C" w:rsidRPr="00407F22" w:rsidRDefault="00544A5C">
    <w:pPr>
      <w:pStyle w:val="Zkladntext3"/>
      <w:tabs>
        <w:tab w:val="right" w:pos="9214"/>
      </w:tabs>
      <w:suppressAutoHyphens/>
    </w:pPr>
    <w:r w:rsidRPr="00407F22">
      <w:rPr>
        <w:color w:val="000000"/>
      </w:rPr>
      <w:t>Modernizácia električkovej trate - Ružinovská radiála</w:t>
    </w:r>
    <w:r w:rsidRPr="00407F22">
      <w:tab/>
      <w:t xml:space="preserve">    Hlavné mesto Slovenskej republiky Bratislava</w:t>
    </w:r>
  </w:p>
  <w:p w14:paraId="01D99CD9" w14:textId="77777777" w:rsidR="00544A5C" w:rsidRPr="00407F22" w:rsidRDefault="00544A5C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B6710" w14:textId="77777777" w:rsidR="00544A5C" w:rsidRPr="00992875" w:rsidRDefault="00544A5C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EE2C" w14:textId="0DF68CAD" w:rsidR="005263B2" w:rsidRPr="00537C87" w:rsidRDefault="005263B2" w:rsidP="005263B2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</w:t>
    </w:r>
    <w:r w:rsidR="00150A7D">
      <w:rPr>
        <w:rFonts w:ascii="Arial Narrow" w:hAnsi="Arial Narrow"/>
      </w:rPr>
      <w:t xml:space="preserve">     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74F5DC48" w14:textId="585385BA" w:rsidR="005263B2" w:rsidRPr="00537C87" w:rsidRDefault="005263B2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  <w:t xml:space="preserve">                                       </w:t>
    </w:r>
    <w:r w:rsidRPr="00537C87">
      <w:rPr>
        <w:rFonts w:ascii="Arial Narrow" w:hAnsi="Arial Narrow"/>
        <w:sz w:val="16"/>
        <w:szCs w:val="16"/>
        <w:u w:val="single"/>
      </w:rPr>
      <w:tab/>
      <w:t xml:space="preserve"> Primaciálne námestie č. 1, 814 99 Bratislava</w:t>
    </w:r>
  </w:p>
  <w:p w14:paraId="665C86A6" w14:textId="77777777" w:rsidR="006951FD" w:rsidRPr="00537C87" w:rsidRDefault="006951FD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</w:p>
  <w:p w14:paraId="51447645" w14:textId="77777777" w:rsidR="00280910" w:rsidRPr="00537C87" w:rsidRDefault="00280910" w:rsidP="000918AF">
    <w:pPr>
      <w:pStyle w:val="Hlavika"/>
      <w:rPr>
        <w:rFonts w:ascii="Arial Narrow" w:hAnsi="Arial Narrow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E99F2" w14:textId="4C2A13AF" w:rsidR="007B4381" w:rsidRPr="007B4381" w:rsidRDefault="007B4381" w:rsidP="007B438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bookmarkStart w:id="15" w:name="_Hlk61952585"/>
    <w:r w:rsidRPr="007B438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F152C7">
      <w:rPr>
        <w:rFonts w:ascii="Arial Narrow" w:hAnsi="Arial Narrow" w:cs="Arial"/>
        <w:color w:val="000000"/>
        <w:spacing w:val="6"/>
        <w:sz w:val="16"/>
        <w:szCs w:val="16"/>
      </w:rPr>
      <w:t>, opakovaná súťaž</w:t>
    </w:r>
    <w:r w:rsidRPr="007B438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4AB48186" w14:textId="77777777" w:rsidR="007B4381" w:rsidRPr="007B4381" w:rsidRDefault="007B4381" w:rsidP="007B438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7B438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7B438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  <w:bookmarkEnd w:id="15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256A9D56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multilevel"/>
    <w:tmpl w:val="BE6E0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8D0A12"/>
    <w:multiLevelType w:val="hybridMultilevel"/>
    <w:tmpl w:val="0458E7C6"/>
    <w:lvl w:ilvl="0" w:tplc="041B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D006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6771BC"/>
    <w:multiLevelType w:val="hybridMultilevel"/>
    <w:tmpl w:val="30B63C3E"/>
    <w:lvl w:ilvl="0" w:tplc="BA1C70F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DF37AF"/>
    <w:multiLevelType w:val="hybridMultilevel"/>
    <w:tmpl w:val="E18080F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9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C644F09"/>
    <w:multiLevelType w:val="hybridMultilevel"/>
    <w:tmpl w:val="EB6E9A7A"/>
    <w:lvl w:ilvl="0" w:tplc="041B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161841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1608079439">
    <w:abstractNumId w:val="28"/>
  </w:num>
  <w:num w:numId="3" w16cid:durableId="31030977">
    <w:abstractNumId w:val="14"/>
  </w:num>
  <w:num w:numId="4" w16cid:durableId="180317192">
    <w:abstractNumId w:val="12"/>
  </w:num>
  <w:num w:numId="5" w16cid:durableId="898325877">
    <w:abstractNumId w:val="21"/>
  </w:num>
  <w:num w:numId="6" w16cid:durableId="83961134">
    <w:abstractNumId w:val="8"/>
  </w:num>
  <w:num w:numId="7" w16cid:durableId="2107189795">
    <w:abstractNumId w:val="3"/>
  </w:num>
  <w:num w:numId="8" w16cid:durableId="1070154907">
    <w:abstractNumId w:val="2"/>
  </w:num>
  <w:num w:numId="9" w16cid:durableId="507251495">
    <w:abstractNumId w:val="1"/>
  </w:num>
  <w:num w:numId="10" w16cid:durableId="383525959">
    <w:abstractNumId w:val="0"/>
  </w:num>
  <w:num w:numId="11" w16cid:durableId="1798209506">
    <w:abstractNumId w:val="32"/>
  </w:num>
  <w:num w:numId="12" w16cid:durableId="1910383379">
    <w:abstractNumId w:val="30"/>
  </w:num>
  <w:num w:numId="13" w16cid:durableId="1242831174">
    <w:abstractNumId w:val="27"/>
  </w:num>
  <w:num w:numId="14" w16cid:durableId="1177620346">
    <w:abstractNumId w:val="9"/>
  </w:num>
  <w:num w:numId="15" w16cid:durableId="1459641650">
    <w:abstractNumId w:val="7"/>
  </w:num>
  <w:num w:numId="16" w16cid:durableId="786050273">
    <w:abstractNumId w:val="6"/>
  </w:num>
  <w:num w:numId="17" w16cid:durableId="438379764">
    <w:abstractNumId w:val="5"/>
  </w:num>
  <w:num w:numId="18" w16cid:durableId="1164514605">
    <w:abstractNumId w:val="4"/>
  </w:num>
  <w:num w:numId="19" w16cid:durableId="1125779516">
    <w:abstractNumId w:val="29"/>
  </w:num>
  <w:num w:numId="20" w16cid:durableId="99574967">
    <w:abstractNumId w:val="26"/>
  </w:num>
  <w:num w:numId="21" w16cid:durableId="337972895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88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</w:lvl>
    </w:lvlOverride>
  </w:num>
  <w:num w:numId="22" w16cid:durableId="2005818166">
    <w:abstractNumId w:val="25"/>
  </w:num>
  <w:num w:numId="23" w16cid:durableId="1911229448">
    <w:abstractNumId w:val="18"/>
  </w:num>
  <w:num w:numId="24" w16cid:durableId="97412972">
    <w:abstractNumId w:val="20"/>
  </w:num>
  <w:num w:numId="25" w16cid:durableId="846139740">
    <w:abstractNumId w:val="17"/>
  </w:num>
  <w:num w:numId="26" w16cid:durableId="1635981483">
    <w:abstractNumId w:val="16"/>
  </w:num>
  <w:num w:numId="27" w16cid:durableId="1728339979">
    <w:abstractNumId w:val="22"/>
  </w:num>
  <w:num w:numId="28" w16cid:durableId="915019359">
    <w:abstractNumId w:val="24"/>
  </w:num>
  <w:num w:numId="29" w16cid:durableId="1509127725">
    <w:abstractNumId w:val="31"/>
  </w:num>
  <w:num w:numId="30" w16cid:durableId="1302539408">
    <w:abstractNumId w:val="19"/>
  </w:num>
  <w:num w:numId="31" w16cid:durableId="1308704493">
    <w:abstractNumId w:val="15"/>
  </w:num>
  <w:num w:numId="32" w16cid:durableId="2085955839">
    <w:abstractNumId w:val="15"/>
    <w:lvlOverride w:ilvl="0">
      <w:startOverride w:val="3"/>
      <w:lvl w:ilvl="0">
        <w:start w:val="3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startOverride w:val="3"/>
      <w:lvl w:ilvl="1">
        <w:start w:val="3"/>
        <w:numFmt w:val="decimal"/>
        <w:pStyle w:val="Nadpis2"/>
        <w:lvlText w:val="%1.%2"/>
        <w:lvlJc w:val="left"/>
        <w:pPr>
          <w:ind w:left="576" w:hanging="576"/>
        </w:pPr>
      </w:lvl>
    </w:lvlOverride>
  </w:num>
  <w:num w:numId="33" w16cid:durableId="1051197635">
    <w:abstractNumId w:val="23"/>
  </w:num>
  <w:num w:numId="34" w16cid:durableId="1807968829">
    <w:abstractNumId w:val="13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046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CED"/>
    <w:rsid w:val="00010DC7"/>
    <w:rsid w:val="000111E8"/>
    <w:rsid w:val="00011623"/>
    <w:rsid w:val="00011B61"/>
    <w:rsid w:val="00012624"/>
    <w:rsid w:val="00013CFB"/>
    <w:rsid w:val="00014656"/>
    <w:rsid w:val="0001791B"/>
    <w:rsid w:val="00017C70"/>
    <w:rsid w:val="0002159A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ADB"/>
    <w:rsid w:val="00033FD1"/>
    <w:rsid w:val="0003458E"/>
    <w:rsid w:val="00034C2B"/>
    <w:rsid w:val="0003587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857"/>
    <w:rsid w:val="00050DEC"/>
    <w:rsid w:val="00050F3A"/>
    <w:rsid w:val="00051A21"/>
    <w:rsid w:val="00052233"/>
    <w:rsid w:val="00052760"/>
    <w:rsid w:val="0005328C"/>
    <w:rsid w:val="000534FF"/>
    <w:rsid w:val="00053EE3"/>
    <w:rsid w:val="0005485F"/>
    <w:rsid w:val="00054B85"/>
    <w:rsid w:val="00054C25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6C9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429E"/>
    <w:rsid w:val="00094345"/>
    <w:rsid w:val="00094DCD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DEB"/>
    <w:rsid w:val="000B17D8"/>
    <w:rsid w:val="000B1A5D"/>
    <w:rsid w:val="000B2235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29A7"/>
    <w:rsid w:val="000C30CF"/>
    <w:rsid w:val="000C4C62"/>
    <w:rsid w:val="000C5B4D"/>
    <w:rsid w:val="000C619A"/>
    <w:rsid w:val="000C6376"/>
    <w:rsid w:val="000C70A9"/>
    <w:rsid w:val="000C710B"/>
    <w:rsid w:val="000D06D0"/>
    <w:rsid w:val="000D15B3"/>
    <w:rsid w:val="000D1A61"/>
    <w:rsid w:val="000D1C5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C1D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1AA"/>
    <w:rsid w:val="000F1511"/>
    <w:rsid w:val="000F164D"/>
    <w:rsid w:val="000F1714"/>
    <w:rsid w:val="000F1A98"/>
    <w:rsid w:val="000F29AB"/>
    <w:rsid w:val="000F353B"/>
    <w:rsid w:val="000F360D"/>
    <w:rsid w:val="000F387F"/>
    <w:rsid w:val="000F404E"/>
    <w:rsid w:val="000F4874"/>
    <w:rsid w:val="000F4C27"/>
    <w:rsid w:val="000F54A7"/>
    <w:rsid w:val="000F5C13"/>
    <w:rsid w:val="000F6B6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103BC"/>
    <w:rsid w:val="0011052B"/>
    <w:rsid w:val="00110DD2"/>
    <w:rsid w:val="001118C9"/>
    <w:rsid w:val="00111ABB"/>
    <w:rsid w:val="00112A5E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370B"/>
    <w:rsid w:val="00123D4E"/>
    <w:rsid w:val="001246D3"/>
    <w:rsid w:val="001249BA"/>
    <w:rsid w:val="00125878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4ED7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572"/>
    <w:rsid w:val="001467E9"/>
    <w:rsid w:val="00146847"/>
    <w:rsid w:val="001468A8"/>
    <w:rsid w:val="00147FC2"/>
    <w:rsid w:val="00150A7D"/>
    <w:rsid w:val="00150F72"/>
    <w:rsid w:val="00151049"/>
    <w:rsid w:val="00151C65"/>
    <w:rsid w:val="00151EC1"/>
    <w:rsid w:val="00154336"/>
    <w:rsid w:val="00156C3B"/>
    <w:rsid w:val="00160ACD"/>
    <w:rsid w:val="00162E49"/>
    <w:rsid w:val="00163BA0"/>
    <w:rsid w:val="00163DC4"/>
    <w:rsid w:val="00163EDC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10EC"/>
    <w:rsid w:val="00172F74"/>
    <w:rsid w:val="0017374C"/>
    <w:rsid w:val="001739A3"/>
    <w:rsid w:val="00173BC0"/>
    <w:rsid w:val="00173F86"/>
    <w:rsid w:val="00174CD0"/>
    <w:rsid w:val="00174D90"/>
    <w:rsid w:val="00175165"/>
    <w:rsid w:val="00175D6F"/>
    <w:rsid w:val="00177C4B"/>
    <w:rsid w:val="00177E73"/>
    <w:rsid w:val="001803E5"/>
    <w:rsid w:val="00181512"/>
    <w:rsid w:val="00181C01"/>
    <w:rsid w:val="00181CC3"/>
    <w:rsid w:val="00182CAD"/>
    <w:rsid w:val="00183144"/>
    <w:rsid w:val="00183F0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49FC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90F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4A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7F4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6F1B"/>
    <w:rsid w:val="00217FA5"/>
    <w:rsid w:val="00221E24"/>
    <w:rsid w:val="0022226E"/>
    <w:rsid w:val="00222772"/>
    <w:rsid w:val="00223A4A"/>
    <w:rsid w:val="00224FA2"/>
    <w:rsid w:val="002269DD"/>
    <w:rsid w:val="00227C08"/>
    <w:rsid w:val="00230B14"/>
    <w:rsid w:val="00230DAB"/>
    <w:rsid w:val="00230EEB"/>
    <w:rsid w:val="002322C3"/>
    <w:rsid w:val="0023315E"/>
    <w:rsid w:val="002341E7"/>
    <w:rsid w:val="00234B53"/>
    <w:rsid w:val="00235707"/>
    <w:rsid w:val="00235855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C0D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38B"/>
    <w:rsid w:val="00265ACF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4A1"/>
    <w:rsid w:val="002866B4"/>
    <w:rsid w:val="00286CAC"/>
    <w:rsid w:val="00287050"/>
    <w:rsid w:val="00287908"/>
    <w:rsid w:val="00287990"/>
    <w:rsid w:val="002900C3"/>
    <w:rsid w:val="0029026E"/>
    <w:rsid w:val="00292091"/>
    <w:rsid w:val="00292FF3"/>
    <w:rsid w:val="00293267"/>
    <w:rsid w:val="00293D68"/>
    <w:rsid w:val="00295D7A"/>
    <w:rsid w:val="00295E65"/>
    <w:rsid w:val="00295F39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3D9"/>
    <w:rsid w:val="002A7D81"/>
    <w:rsid w:val="002B085E"/>
    <w:rsid w:val="002B0FF4"/>
    <w:rsid w:val="002B1650"/>
    <w:rsid w:val="002B1980"/>
    <w:rsid w:val="002B1BEF"/>
    <w:rsid w:val="002B2122"/>
    <w:rsid w:val="002B29B7"/>
    <w:rsid w:val="002B3B8E"/>
    <w:rsid w:val="002B409A"/>
    <w:rsid w:val="002B4B56"/>
    <w:rsid w:val="002B4C03"/>
    <w:rsid w:val="002B4E7A"/>
    <w:rsid w:val="002B4FB4"/>
    <w:rsid w:val="002B6494"/>
    <w:rsid w:val="002B71EB"/>
    <w:rsid w:val="002B790E"/>
    <w:rsid w:val="002C22F6"/>
    <w:rsid w:val="002C2445"/>
    <w:rsid w:val="002C3AC4"/>
    <w:rsid w:val="002C3C3D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46A3"/>
    <w:rsid w:val="002D5382"/>
    <w:rsid w:val="002D77DF"/>
    <w:rsid w:val="002E00BF"/>
    <w:rsid w:val="002E1208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5D65"/>
    <w:rsid w:val="002E624F"/>
    <w:rsid w:val="002E6922"/>
    <w:rsid w:val="002E6D0F"/>
    <w:rsid w:val="002E6F58"/>
    <w:rsid w:val="002E7A3E"/>
    <w:rsid w:val="002F0AD5"/>
    <w:rsid w:val="002F1EE3"/>
    <w:rsid w:val="002F210B"/>
    <w:rsid w:val="002F337D"/>
    <w:rsid w:val="002F54E9"/>
    <w:rsid w:val="002F5501"/>
    <w:rsid w:val="002F5562"/>
    <w:rsid w:val="002F57A5"/>
    <w:rsid w:val="002F5EDD"/>
    <w:rsid w:val="002F6CAF"/>
    <w:rsid w:val="002F7D2B"/>
    <w:rsid w:val="002F7F33"/>
    <w:rsid w:val="00300CEA"/>
    <w:rsid w:val="00300D61"/>
    <w:rsid w:val="003016A6"/>
    <w:rsid w:val="0030197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B52"/>
    <w:rsid w:val="00313C1A"/>
    <w:rsid w:val="00314FD9"/>
    <w:rsid w:val="003152EC"/>
    <w:rsid w:val="00315F4C"/>
    <w:rsid w:val="00316155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4C4"/>
    <w:rsid w:val="00335545"/>
    <w:rsid w:val="003360C9"/>
    <w:rsid w:val="00336A53"/>
    <w:rsid w:val="00340302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549"/>
    <w:rsid w:val="00364D90"/>
    <w:rsid w:val="00366284"/>
    <w:rsid w:val="00366E9F"/>
    <w:rsid w:val="00367C02"/>
    <w:rsid w:val="00370720"/>
    <w:rsid w:val="00370F53"/>
    <w:rsid w:val="00370FB4"/>
    <w:rsid w:val="003711B2"/>
    <w:rsid w:val="0037135D"/>
    <w:rsid w:val="00371877"/>
    <w:rsid w:val="00372772"/>
    <w:rsid w:val="00372F6A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1E3"/>
    <w:rsid w:val="00380BA7"/>
    <w:rsid w:val="00380D11"/>
    <w:rsid w:val="00381C5D"/>
    <w:rsid w:val="0038302C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5BD6"/>
    <w:rsid w:val="00397B40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25B"/>
    <w:rsid w:val="003A5F3F"/>
    <w:rsid w:val="003A6021"/>
    <w:rsid w:val="003A62E8"/>
    <w:rsid w:val="003A6775"/>
    <w:rsid w:val="003A7107"/>
    <w:rsid w:val="003B0B84"/>
    <w:rsid w:val="003B0BE2"/>
    <w:rsid w:val="003B1E31"/>
    <w:rsid w:val="003B295B"/>
    <w:rsid w:val="003B2FB7"/>
    <w:rsid w:val="003B34EF"/>
    <w:rsid w:val="003B3A41"/>
    <w:rsid w:val="003B40F2"/>
    <w:rsid w:val="003B4A9F"/>
    <w:rsid w:val="003B5304"/>
    <w:rsid w:val="003B53BF"/>
    <w:rsid w:val="003B5702"/>
    <w:rsid w:val="003B5EA4"/>
    <w:rsid w:val="003B7E5E"/>
    <w:rsid w:val="003B7ECA"/>
    <w:rsid w:val="003C049A"/>
    <w:rsid w:val="003C0519"/>
    <w:rsid w:val="003C13DB"/>
    <w:rsid w:val="003C24EB"/>
    <w:rsid w:val="003C27B3"/>
    <w:rsid w:val="003C3318"/>
    <w:rsid w:val="003C4C90"/>
    <w:rsid w:val="003C5188"/>
    <w:rsid w:val="003C528B"/>
    <w:rsid w:val="003C53D3"/>
    <w:rsid w:val="003C55DB"/>
    <w:rsid w:val="003C64EB"/>
    <w:rsid w:val="003C710A"/>
    <w:rsid w:val="003D0677"/>
    <w:rsid w:val="003D06BD"/>
    <w:rsid w:val="003D19E9"/>
    <w:rsid w:val="003D2017"/>
    <w:rsid w:val="003D2C41"/>
    <w:rsid w:val="003D3488"/>
    <w:rsid w:val="003D38BF"/>
    <w:rsid w:val="003D3E53"/>
    <w:rsid w:val="003D3E93"/>
    <w:rsid w:val="003D44D5"/>
    <w:rsid w:val="003D4541"/>
    <w:rsid w:val="003D50FE"/>
    <w:rsid w:val="003D5DE0"/>
    <w:rsid w:val="003D6685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E7CAA"/>
    <w:rsid w:val="003F094E"/>
    <w:rsid w:val="003F24A5"/>
    <w:rsid w:val="003F2A2B"/>
    <w:rsid w:val="003F2ECD"/>
    <w:rsid w:val="003F409F"/>
    <w:rsid w:val="003F4DC3"/>
    <w:rsid w:val="003F5900"/>
    <w:rsid w:val="003F5DC0"/>
    <w:rsid w:val="003F5F89"/>
    <w:rsid w:val="003F6409"/>
    <w:rsid w:val="003F772A"/>
    <w:rsid w:val="003F778A"/>
    <w:rsid w:val="004002FA"/>
    <w:rsid w:val="004004E0"/>
    <w:rsid w:val="00400B2C"/>
    <w:rsid w:val="004015A3"/>
    <w:rsid w:val="0040212F"/>
    <w:rsid w:val="00402429"/>
    <w:rsid w:val="0040320D"/>
    <w:rsid w:val="004037BC"/>
    <w:rsid w:val="0040431D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44D6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0322"/>
    <w:rsid w:val="004208CC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6435"/>
    <w:rsid w:val="00427259"/>
    <w:rsid w:val="00427FF0"/>
    <w:rsid w:val="00431596"/>
    <w:rsid w:val="004316B1"/>
    <w:rsid w:val="004327C1"/>
    <w:rsid w:val="00432B0F"/>
    <w:rsid w:val="00432B93"/>
    <w:rsid w:val="00433752"/>
    <w:rsid w:val="00433806"/>
    <w:rsid w:val="00433C76"/>
    <w:rsid w:val="00433D99"/>
    <w:rsid w:val="00433E74"/>
    <w:rsid w:val="00434F6E"/>
    <w:rsid w:val="00435E25"/>
    <w:rsid w:val="004379E3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3D85"/>
    <w:rsid w:val="0045453F"/>
    <w:rsid w:val="0045492E"/>
    <w:rsid w:val="00456AE4"/>
    <w:rsid w:val="004620DD"/>
    <w:rsid w:val="0046257F"/>
    <w:rsid w:val="00462884"/>
    <w:rsid w:val="00462C1F"/>
    <w:rsid w:val="00462F30"/>
    <w:rsid w:val="00463154"/>
    <w:rsid w:val="004632B9"/>
    <w:rsid w:val="00463504"/>
    <w:rsid w:val="00464226"/>
    <w:rsid w:val="00464672"/>
    <w:rsid w:val="00465044"/>
    <w:rsid w:val="00465E44"/>
    <w:rsid w:val="0046603C"/>
    <w:rsid w:val="00466A14"/>
    <w:rsid w:val="00467BDF"/>
    <w:rsid w:val="00467D5F"/>
    <w:rsid w:val="00470282"/>
    <w:rsid w:val="00471170"/>
    <w:rsid w:val="0047145F"/>
    <w:rsid w:val="00471F99"/>
    <w:rsid w:val="0047222C"/>
    <w:rsid w:val="004725BF"/>
    <w:rsid w:val="00472DE5"/>
    <w:rsid w:val="004733D2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21A4"/>
    <w:rsid w:val="0049228C"/>
    <w:rsid w:val="004926ED"/>
    <w:rsid w:val="00492A0A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093"/>
    <w:rsid w:val="004A3283"/>
    <w:rsid w:val="004A505F"/>
    <w:rsid w:val="004A5718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3CDC"/>
    <w:rsid w:val="004B41C3"/>
    <w:rsid w:val="004B4401"/>
    <w:rsid w:val="004B4A54"/>
    <w:rsid w:val="004B4FA1"/>
    <w:rsid w:val="004B6818"/>
    <w:rsid w:val="004B6E0B"/>
    <w:rsid w:val="004B74B8"/>
    <w:rsid w:val="004B779F"/>
    <w:rsid w:val="004C1131"/>
    <w:rsid w:val="004C28ED"/>
    <w:rsid w:val="004C2D9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B3E"/>
    <w:rsid w:val="004E5D67"/>
    <w:rsid w:val="004E6865"/>
    <w:rsid w:val="004E6B7B"/>
    <w:rsid w:val="004E707E"/>
    <w:rsid w:val="004E7ACE"/>
    <w:rsid w:val="004E7DD6"/>
    <w:rsid w:val="004F0D2B"/>
    <w:rsid w:val="004F1E33"/>
    <w:rsid w:val="004F206C"/>
    <w:rsid w:val="004F3AFB"/>
    <w:rsid w:val="004F4064"/>
    <w:rsid w:val="004F40ED"/>
    <w:rsid w:val="004F4821"/>
    <w:rsid w:val="004F4DC8"/>
    <w:rsid w:val="004F5C2D"/>
    <w:rsid w:val="004F5F5C"/>
    <w:rsid w:val="004F691C"/>
    <w:rsid w:val="004F74A2"/>
    <w:rsid w:val="004F7791"/>
    <w:rsid w:val="00500486"/>
    <w:rsid w:val="00500531"/>
    <w:rsid w:val="00500F79"/>
    <w:rsid w:val="00501307"/>
    <w:rsid w:val="00501A87"/>
    <w:rsid w:val="00501C2E"/>
    <w:rsid w:val="00501D69"/>
    <w:rsid w:val="00502F55"/>
    <w:rsid w:val="00503491"/>
    <w:rsid w:val="0050435A"/>
    <w:rsid w:val="005043F7"/>
    <w:rsid w:val="0050484E"/>
    <w:rsid w:val="00504C32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16215"/>
    <w:rsid w:val="0051797F"/>
    <w:rsid w:val="0052032A"/>
    <w:rsid w:val="005206D2"/>
    <w:rsid w:val="005209E0"/>
    <w:rsid w:val="00520E42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63B2"/>
    <w:rsid w:val="00527C27"/>
    <w:rsid w:val="00530363"/>
    <w:rsid w:val="005303E6"/>
    <w:rsid w:val="00530674"/>
    <w:rsid w:val="00530EE1"/>
    <w:rsid w:val="005313A5"/>
    <w:rsid w:val="0053281E"/>
    <w:rsid w:val="005349C1"/>
    <w:rsid w:val="00534D20"/>
    <w:rsid w:val="00534E4B"/>
    <w:rsid w:val="00535282"/>
    <w:rsid w:val="00537933"/>
    <w:rsid w:val="00537A3A"/>
    <w:rsid w:val="00537C87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4A5C"/>
    <w:rsid w:val="00545B80"/>
    <w:rsid w:val="00545E0A"/>
    <w:rsid w:val="005464C3"/>
    <w:rsid w:val="00546F46"/>
    <w:rsid w:val="00547246"/>
    <w:rsid w:val="00547C62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701C5"/>
    <w:rsid w:val="00571F9C"/>
    <w:rsid w:val="00572AFB"/>
    <w:rsid w:val="005738A9"/>
    <w:rsid w:val="00574795"/>
    <w:rsid w:val="005755AE"/>
    <w:rsid w:val="00575E49"/>
    <w:rsid w:val="005769E1"/>
    <w:rsid w:val="00576AFC"/>
    <w:rsid w:val="00577D33"/>
    <w:rsid w:val="00580047"/>
    <w:rsid w:val="0058209F"/>
    <w:rsid w:val="005827B6"/>
    <w:rsid w:val="00582ACD"/>
    <w:rsid w:val="00582E7F"/>
    <w:rsid w:val="005834D1"/>
    <w:rsid w:val="00583BE1"/>
    <w:rsid w:val="00583BE9"/>
    <w:rsid w:val="00583C0E"/>
    <w:rsid w:val="00583E9B"/>
    <w:rsid w:val="005855FA"/>
    <w:rsid w:val="00585B98"/>
    <w:rsid w:val="0059000E"/>
    <w:rsid w:val="00590473"/>
    <w:rsid w:val="00591948"/>
    <w:rsid w:val="005919AB"/>
    <w:rsid w:val="00593F75"/>
    <w:rsid w:val="005945A7"/>
    <w:rsid w:val="00595F5B"/>
    <w:rsid w:val="005972DC"/>
    <w:rsid w:val="0059788B"/>
    <w:rsid w:val="005978BA"/>
    <w:rsid w:val="005A0928"/>
    <w:rsid w:val="005A0AB9"/>
    <w:rsid w:val="005A0D93"/>
    <w:rsid w:val="005A1161"/>
    <w:rsid w:val="005A123E"/>
    <w:rsid w:val="005A1E70"/>
    <w:rsid w:val="005A2F2C"/>
    <w:rsid w:val="005A4156"/>
    <w:rsid w:val="005A484E"/>
    <w:rsid w:val="005A48B0"/>
    <w:rsid w:val="005A4FA9"/>
    <w:rsid w:val="005A71BD"/>
    <w:rsid w:val="005A71F7"/>
    <w:rsid w:val="005A7273"/>
    <w:rsid w:val="005A773D"/>
    <w:rsid w:val="005B016D"/>
    <w:rsid w:val="005B13C5"/>
    <w:rsid w:val="005B1662"/>
    <w:rsid w:val="005B2E0F"/>
    <w:rsid w:val="005B3997"/>
    <w:rsid w:val="005B4A2C"/>
    <w:rsid w:val="005B6094"/>
    <w:rsid w:val="005B67E1"/>
    <w:rsid w:val="005B6D66"/>
    <w:rsid w:val="005C058E"/>
    <w:rsid w:val="005C2425"/>
    <w:rsid w:val="005C3F5B"/>
    <w:rsid w:val="005C43BA"/>
    <w:rsid w:val="005C4634"/>
    <w:rsid w:val="005C4D68"/>
    <w:rsid w:val="005C5540"/>
    <w:rsid w:val="005C56EE"/>
    <w:rsid w:val="005C6776"/>
    <w:rsid w:val="005C7008"/>
    <w:rsid w:val="005D2496"/>
    <w:rsid w:val="005D27A2"/>
    <w:rsid w:val="005D2CB6"/>
    <w:rsid w:val="005D2DD6"/>
    <w:rsid w:val="005D3574"/>
    <w:rsid w:val="005D3CC7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05C0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74F"/>
    <w:rsid w:val="005F6F24"/>
    <w:rsid w:val="005F750C"/>
    <w:rsid w:val="006003A1"/>
    <w:rsid w:val="00601AFB"/>
    <w:rsid w:val="00602397"/>
    <w:rsid w:val="0060245B"/>
    <w:rsid w:val="00602ABE"/>
    <w:rsid w:val="00603D42"/>
    <w:rsid w:val="00603FCE"/>
    <w:rsid w:val="00604F34"/>
    <w:rsid w:val="0060599B"/>
    <w:rsid w:val="00606CF4"/>
    <w:rsid w:val="00607346"/>
    <w:rsid w:val="0060741E"/>
    <w:rsid w:val="00607518"/>
    <w:rsid w:val="006100D9"/>
    <w:rsid w:val="00610DC0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83B"/>
    <w:rsid w:val="0062597A"/>
    <w:rsid w:val="00630069"/>
    <w:rsid w:val="006308DF"/>
    <w:rsid w:val="00630F95"/>
    <w:rsid w:val="006316A8"/>
    <w:rsid w:val="00631F97"/>
    <w:rsid w:val="0063200B"/>
    <w:rsid w:val="0063286D"/>
    <w:rsid w:val="0063317B"/>
    <w:rsid w:val="006332C6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A99"/>
    <w:rsid w:val="00641F3B"/>
    <w:rsid w:val="00642B7F"/>
    <w:rsid w:val="00642BA8"/>
    <w:rsid w:val="00642CC7"/>
    <w:rsid w:val="006430A9"/>
    <w:rsid w:val="00643625"/>
    <w:rsid w:val="00643937"/>
    <w:rsid w:val="00645266"/>
    <w:rsid w:val="00645F46"/>
    <w:rsid w:val="0064686C"/>
    <w:rsid w:val="00646CB0"/>
    <w:rsid w:val="00647EF2"/>
    <w:rsid w:val="006502C1"/>
    <w:rsid w:val="00650733"/>
    <w:rsid w:val="00650BD3"/>
    <w:rsid w:val="00651554"/>
    <w:rsid w:val="00653A84"/>
    <w:rsid w:val="00655C88"/>
    <w:rsid w:val="006564E9"/>
    <w:rsid w:val="00656538"/>
    <w:rsid w:val="0065772E"/>
    <w:rsid w:val="00660886"/>
    <w:rsid w:val="00660E92"/>
    <w:rsid w:val="00662231"/>
    <w:rsid w:val="00662860"/>
    <w:rsid w:val="0066338E"/>
    <w:rsid w:val="0066341A"/>
    <w:rsid w:val="006649F3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371"/>
    <w:rsid w:val="00681783"/>
    <w:rsid w:val="00681846"/>
    <w:rsid w:val="00681EAD"/>
    <w:rsid w:val="00681F15"/>
    <w:rsid w:val="0068318B"/>
    <w:rsid w:val="00684517"/>
    <w:rsid w:val="00684ECF"/>
    <w:rsid w:val="00685259"/>
    <w:rsid w:val="006868D1"/>
    <w:rsid w:val="00686C09"/>
    <w:rsid w:val="0069031F"/>
    <w:rsid w:val="006914A4"/>
    <w:rsid w:val="00691EF4"/>
    <w:rsid w:val="00692693"/>
    <w:rsid w:val="006935AC"/>
    <w:rsid w:val="00694689"/>
    <w:rsid w:val="00694A26"/>
    <w:rsid w:val="006951FD"/>
    <w:rsid w:val="0069614F"/>
    <w:rsid w:val="00696906"/>
    <w:rsid w:val="0069736A"/>
    <w:rsid w:val="00697E96"/>
    <w:rsid w:val="006A045E"/>
    <w:rsid w:val="006A1988"/>
    <w:rsid w:val="006A252D"/>
    <w:rsid w:val="006A2FBD"/>
    <w:rsid w:val="006A3040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1290"/>
    <w:rsid w:val="006C35C9"/>
    <w:rsid w:val="006C4170"/>
    <w:rsid w:val="006C47CE"/>
    <w:rsid w:val="006C5853"/>
    <w:rsid w:val="006C593C"/>
    <w:rsid w:val="006C5B7F"/>
    <w:rsid w:val="006C5CD5"/>
    <w:rsid w:val="006C6840"/>
    <w:rsid w:val="006D08FB"/>
    <w:rsid w:val="006D1C4C"/>
    <w:rsid w:val="006D203C"/>
    <w:rsid w:val="006D2B4F"/>
    <w:rsid w:val="006D3D6C"/>
    <w:rsid w:val="006D3E17"/>
    <w:rsid w:val="006D3F1F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0E"/>
    <w:rsid w:val="006E1F85"/>
    <w:rsid w:val="006E23F4"/>
    <w:rsid w:val="006E3D45"/>
    <w:rsid w:val="006E5128"/>
    <w:rsid w:val="006E52DA"/>
    <w:rsid w:val="006E6EB3"/>
    <w:rsid w:val="006E7F2A"/>
    <w:rsid w:val="006F147C"/>
    <w:rsid w:val="006F1B50"/>
    <w:rsid w:val="006F1F11"/>
    <w:rsid w:val="006F1FC8"/>
    <w:rsid w:val="006F226C"/>
    <w:rsid w:val="006F2361"/>
    <w:rsid w:val="006F2D69"/>
    <w:rsid w:val="006F30A1"/>
    <w:rsid w:val="006F3125"/>
    <w:rsid w:val="006F3C5C"/>
    <w:rsid w:val="006F4229"/>
    <w:rsid w:val="006F49A8"/>
    <w:rsid w:val="006F4E61"/>
    <w:rsid w:val="006F6180"/>
    <w:rsid w:val="006F6C29"/>
    <w:rsid w:val="006F76F0"/>
    <w:rsid w:val="006F7C19"/>
    <w:rsid w:val="00700614"/>
    <w:rsid w:val="00700D87"/>
    <w:rsid w:val="0070194B"/>
    <w:rsid w:val="007025DC"/>
    <w:rsid w:val="0070356F"/>
    <w:rsid w:val="00703A80"/>
    <w:rsid w:val="00703E13"/>
    <w:rsid w:val="007048CC"/>
    <w:rsid w:val="00704E4E"/>
    <w:rsid w:val="00707645"/>
    <w:rsid w:val="00707D0A"/>
    <w:rsid w:val="00707E9D"/>
    <w:rsid w:val="00711388"/>
    <w:rsid w:val="007114B4"/>
    <w:rsid w:val="0071156F"/>
    <w:rsid w:val="00711F4D"/>
    <w:rsid w:val="0071232B"/>
    <w:rsid w:val="0071232E"/>
    <w:rsid w:val="0071237F"/>
    <w:rsid w:val="00712A9D"/>
    <w:rsid w:val="00712F42"/>
    <w:rsid w:val="00713194"/>
    <w:rsid w:val="0071445A"/>
    <w:rsid w:val="007149F1"/>
    <w:rsid w:val="00715048"/>
    <w:rsid w:val="00715494"/>
    <w:rsid w:val="00715F17"/>
    <w:rsid w:val="00715F97"/>
    <w:rsid w:val="00715FA6"/>
    <w:rsid w:val="00716588"/>
    <w:rsid w:val="00716619"/>
    <w:rsid w:val="007203CE"/>
    <w:rsid w:val="00721215"/>
    <w:rsid w:val="007220BC"/>
    <w:rsid w:val="007229F9"/>
    <w:rsid w:val="00724284"/>
    <w:rsid w:val="007249CB"/>
    <w:rsid w:val="0072574A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37328"/>
    <w:rsid w:val="00740F9D"/>
    <w:rsid w:val="007410C7"/>
    <w:rsid w:val="00741A93"/>
    <w:rsid w:val="00741DCB"/>
    <w:rsid w:val="00741EFB"/>
    <w:rsid w:val="00742CD3"/>
    <w:rsid w:val="00743F49"/>
    <w:rsid w:val="007458C1"/>
    <w:rsid w:val="00745C53"/>
    <w:rsid w:val="00747BD0"/>
    <w:rsid w:val="00747BEA"/>
    <w:rsid w:val="00751D6D"/>
    <w:rsid w:val="00752C48"/>
    <w:rsid w:val="00753741"/>
    <w:rsid w:val="00754D73"/>
    <w:rsid w:val="00755C9B"/>
    <w:rsid w:val="00755EBF"/>
    <w:rsid w:val="0075625E"/>
    <w:rsid w:val="00756D11"/>
    <w:rsid w:val="00757DD6"/>
    <w:rsid w:val="00760234"/>
    <w:rsid w:val="00760CEF"/>
    <w:rsid w:val="00761517"/>
    <w:rsid w:val="0076175D"/>
    <w:rsid w:val="00761855"/>
    <w:rsid w:val="007618C2"/>
    <w:rsid w:val="00763089"/>
    <w:rsid w:val="00763283"/>
    <w:rsid w:val="00763D68"/>
    <w:rsid w:val="007644F8"/>
    <w:rsid w:val="0076547A"/>
    <w:rsid w:val="00766195"/>
    <w:rsid w:val="007677B9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1C"/>
    <w:rsid w:val="00776D25"/>
    <w:rsid w:val="007770C0"/>
    <w:rsid w:val="00777130"/>
    <w:rsid w:val="00777A0E"/>
    <w:rsid w:val="00777BF7"/>
    <w:rsid w:val="007810E9"/>
    <w:rsid w:val="0078121C"/>
    <w:rsid w:val="00781275"/>
    <w:rsid w:val="00782ED5"/>
    <w:rsid w:val="00784380"/>
    <w:rsid w:val="00784F96"/>
    <w:rsid w:val="00786289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9715B"/>
    <w:rsid w:val="007A0365"/>
    <w:rsid w:val="007A110C"/>
    <w:rsid w:val="007A1BEB"/>
    <w:rsid w:val="007A3515"/>
    <w:rsid w:val="007A3F8A"/>
    <w:rsid w:val="007A4AB0"/>
    <w:rsid w:val="007A596E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2AC"/>
    <w:rsid w:val="007B2766"/>
    <w:rsid w:val="007B29C4"/>
    <w:rsid w:val="007B2D86"/>
    <w:rsid w:val="007B3375"/>
    <w:rsid w:val="007B3D31"/>
    <w:rsid w:val="007B4381"/>
    <w:rsid w:val="007B6D84"/>
    <w:rsid w:val="007B6F83"/>
    <w:rsid w:val="007B7165"/>
    <w:rsid w:val="007B718E"/>
    <w:rsid w:val="007B73BD"/>
    <w:rsid w:val="007C0331"/>
    <w:rsid w:val="007C0E12"/>
    <w:rsid w:val="007C2185"/>
    <w:rsid w:val="007C271B"/>
    <w:rsid w:val="007C3D8B"/>
    <w:rsid w:val="007C40AD"/>
    <w:rsid w:val="007C4FD1"/>
    <w:rsid w:val="007C5219"/>
    <w:rsid w:val="007C62DA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3E9B"/>
    <w:rsid w:val="007D64DB"/>
    <w:rsid w:val="007D6809"/>
    <w:rsid w:val="007D6BB0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82"/>
    <w:rsid w:val="007F06A0"/>
    <w:rsid w:val="007F0C31"/>
    <w:rsid w:val="007F148C"/>
    <w:rsid w:val="007F1844"/>
    <w:rsid w:val="007F19C2"/>
    <w:rsid w:val="007F1F07"/>
    <w:rsid w:val="007F1FD6"/>
    <w:rsid w:val="007F349B"/>
    <w:rsid w:val="007F36F9"/>
    <w:rsid w:val="007F3A0B"/>
    <w:rsid w:val="007F3D99"/>
    <w:rsid w:val="007F4D7E"/>
    <w:rsid w:val="007F5EA5"/>
    <w:rsid w:val="007F695C"/>
    <w:rsid w:val="007F6B73"/>
    <w:rsid w:val="007F6F3D"/>
    <w:rsid w:val="007F70B7"/>
    <w:rsid w:val="007F7603"/>
    <w:rsid w:val="007F7B14"/>
    <w:rsid w:val="008001F1"/>
    <w:rsid w:val="00800472"/>
    <w:rsid w:val="008008AE"/>
    <w:rsid w:val="00800E45"/>
    <w:rsid w:val="00800F4D"/>
    <w:rsid w:val="0080217B"/>
    <w:rsid w:val="00802295"/>
    <w:rsid w:val="00802332"/>
    <w:rsid w:val="00802646"/>
    <w:rsid w:val="00803690"/>
    <w:rsid w:val="00803D8B"/>
    <w:rsid w:val="00803E43"/>
    <w:rsid w:val="0080520F"/>
    <w:rsid w:val="008055BD"/>
    <w:rsid w:val="008058ED"/>
    <w:rsid w:val="00805C98"/>
    <w:rsid w:val="008061B8"/>
    <w:rsid w:val="008065BC"/>
    <w:rsid w:val="00806C00"/>
    <w:rsid w:val="00807131"/>
    <w:rsid w:val="0080750D"/>
    <w:rsid w:val="008077B9"/>
    <w:rsid w:val="00814058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2AE"/>
    <w:rsid w:val="0082333F"/>
    <w:rsid w:val="00823944"/>
    <w:rsid w:val="00823974"/>
    <w:rsid w:val="00823E04"/>
    <w:rsid w:val="008243A5"/>
    <w:rsid w:val="00824AC5"/>
    <w:rsid w:val="00825112"/>
    <w:rsid w:val="0082595F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71D9"/>
    <w:rsid w:val="008376CF"/>
    <w:rsid w:val="0084002A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A72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6FBE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76E40"/>
    <w:rsid w:val="008801F7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23F"/>
    <w:rsid w:val="008843AC"/>
    <w:rsid w:val="00884A50"/>
    <w:rsid w:val="00884FA8"/>
    <w:rsid w:val="00885706"/>
    <w:rsid w:val="00886013"/>
    <w:rsid w:val="008861BB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5A2"/>
    <w:rsid w:val="008B06C2"/>
    <w:rsid w:val="008B0BBC"/>
    <w:rsid w:val="008B1381"/>
    <w:rsid w:val="008B1409"/>
    <w:rsid w:val="008B15B4"/>
    <w:rsid w:val="008B1675"/>
    <w:rsid w:val="008B198A"/>
    <w:rsid w:val="008B1A0B"/>
    <w:rsid w:val="008B1E92"/>
    <w:rsid w:val="008B3C81"/>
    <w:rsid w:val="008B3CDA"/>
    <w:rsid w:val="008B40D2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2D1E"/>
    <w:rsid w:val="008C364A"/>
    <w:rsid w:val="008C3B19"/>
    <w:rsid w:val="008C415F"/>
    <w:rsid w:val="008C474E"/>
    <w:rsid w:val="008C5629"/>
    <w:rsid w:val="008C6B5F"/>
    <w:rsid w:val="008C7F7E"/>
    <w:rsid w:val="008D0CA4"/>
    <w:rsid w:val="008D1611"/>
    <w:rsid w:val="008D2D16"/>
    <w:rsid w:val="008D3849"/>
    <w:rsid w:val="008D4696"/>
    <w:rsid w:val="008D546A"/>
    <w:rsid w:val="008D550C"/>
    <w:rsid w:val="008D6D18"/>
    <w:rsid w:val="008E0080"/>
    <w:rsid w:val="008E05DA"/>
    <w:rsid w:val="008E0FC9"/>
    <w:rsid w:val="008E20E4"/>
    <w:rsid w:val="008E2263"/>
    <w:rsid w:val="008E356C"/>
    <w:rsid w:val="008E35D3"/>
    <w:rsid w:val="008E3872"/>
    <w:rsid w:val="008E3964"/>
    <w:rsid w:val="008E40E6"/>
    <w:rsid w:val="008E49D7"/>
    <w:rsid w:val="008E502C"/>
    <w:rsid w:val="008E5908"/>
    <w:rsid w:val="008E59C0"/>
    <w:rsid w:val="008E5C6A"/>
    <w:rsid w:val="008E6BBD"/>
    <w:rsid w:val="008E74DE"/>
    <w:rsid w:val="008E7A47"/>
    <w:rsid w:val="008F0284"/>
    <w:rsid w:val="008F0555"/>
    <w:rsid w:val="008F071B"/>
    <w:rsid w:val="008F184A"/>
    <w:rsid w:val="008F1851"/>
    <w:rsid w:val="008F1FC3"/>
    <w:rsid w:val="008F44CA"/>
    <w:rsid w:val="008F45A1"/>
    <w:rsid w:val="008F4E4B"/>
    <w:rsid w:val="008F6D9E"/>
    <w:rsid w:val="008F700B"/>
    <w:rsid w:val="008F76BD"/>
    <w:rsid w:val="008F7B58"/>
    <w:rsid w:val="009005CF"/>
    <w:rsid w:val="00900AB5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6FC1"/>
    <w:rsid w:val="00907DB6"/>
    <w:rsid w:val="00910C65"/>
    <w:rsid w:val="00910EA3"/>
    <w:rsid w:val="00911643"/>
    <w:rsid w:val="0091201D"/>
    <w:rsid w:val="00912414"/>
    <w:rsid w:val="00912D8A"/>
    <w:rsid w:val="00913571"/>
    <w:rsid w:val="009139DB"/>
    <w:rsid w:val="00913E5F"/>
    <w:rsid w:val="009148B9"/>
    <w:rsid w:val="00914A9F"/>
    <w:rsid w:val="00915D1F"/>
    <w:rsid w:val="00915F30"/>
    <w:rsid w:val="009170C3"/>
    <w:rsid w:val="009171DD"/>
    <w:rsid w:val="00917340"/>
    <w:rsid w:val="0091759D"/>
    <w:rsid w:val="009205AA"/>
    <w:rsid w:val="00920D25"/>
    <w:rsid w:val="00920D68"/>
    <w:rsid w:val="00921BE1"/>
    <w:rsid w:val="00922DA5"/>
    <w:rsid w:val="00923441"/>
    <w:rsid w:val="00923574"/>
    <w:rsid w:val="009238A3"/>
    <w:rsid w:val="00923D3C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3DAE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4000"/>
    <w:rsid w:val="00945932"/>
    <w:rsid w:val="00945CFB"/>
    <w:rsid w:val="00945EFF"/>
    <w:rsid w:val="00946C95"/>
    <w:rsid w:val="00947349"/>
    <w:rsid w:val="00950006"/>
    <w:rsid w:val="00950043"/>
    <w:rsid w:val="0095014A"/>
    <w:rsid w:val="0095241E"/>
    <w:rsid w:val="0095395D"/>
    <w:rsid w:val="00953F7F"/>
    <w:rsid w:val="00954951"/>
    <w:rsid w:val="009554BA"/>
    <w:rsid w:val="00956627"/>
    <w:rsid w:val="0095683B"/>
    <w:rsid w:val="0096006C"/>
    <w:rsid w:val="00961822"/>
    <w:rsid w:val="009620BA"/>
    <w:rsid w:val="009624AB"/>
    <w:rsid w:val="009642AE"/>
    <w:rsid w:val="00964C75"/>
    <w:rsid w:val="00964C84"/>
    <w:rsid w:val="009650A0"/>
    <w:rsid w:val="00965DDB"/>
    <w:rsid w:val="00966A67"/>
    <w:rsid w:val="00966C25"/>
    <w:rsid w:val="009677C1"/>
    <w:rsid w:val="00970583"/>
    <w:rsid w:val="009709A3"/>
    <w:rsid w:val="009716AC"/>
    <w:rsid w:val="00971F3D"/>
    <w:rsid w:val="0097219A"/>
    <w:rsid w:val="009724A9"/>
    <w:rsid w:val="00972AFE"/>
    <w:rsid w:val="00972BCF"/>
    <w:rsid w:val="00972E09"/>
    <w:rsid w:val="0097462D"/>
    <w:rsid w:val="00974AFF"/>
    <w:rsid w:val="00974F71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CD7"/>
    <w:rsid w:val="00983D9B"/>
    <w:rsid w:val="00983DC7"/>
    <w:rsid w:val="00984729"/>
    <w:rsid w:val="00984859"/>
    <w:rsid w:val="00984923"/>
    <w:rsid w:val="00984F6D"/>
    <w:rsid w:val="00986325"/>
    <w:rsid w:val="00987FDD"/>
    <w:rsid w:val="009908FE"/>
    <w:rsid w:val="00993303"/>
    <w:rsid w:val="0099440D"/>
    <w:rsid w:val="00994BED"/>
    <w:rsid w:val="0099547C"/>
    <w:rsid w:val="00996430"/>
    <w:rsid w:val="0099650E"/>
    <w:rsid w:val="00996A8E"/>
    <w:rsid w:val="00996DD4"/>
    <w:rsid w:val="00996DFF"/>
    <w:rsid w:val="00997A30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248"/>
    <w:rsid w:val="009B07C5"/>
    <w:rsid w:val="009B0B05"/>
    <w:rsid w:val="009B0E09"/>
    <w:rsid w:val="009B1AFF"/>
    <w:rsid w:val="009B2560"/>
    <w:rsid w:val="009B2D24"/>
    <w:rsid w:val="009B37EC"/>
    <w:rsid w:val="009B44B8"/>
    <w:rsid w:val="009B45C0"/>
    <w:rsid w:val="009B49C6"/>
    <w:rsid w:val="009B619F"/>
    <w:rsid w:val="009B6C5D"/>
    <w:rsid w:val="009B7A19"/>
    <w:rsid w:val="009C289C"/>
    <w:rsid w:val="009C37EA"/>
    <w:rsid w:val="009C3A71"/>
    <w:rsid w:val="009C3E71"/>
    <w:rsid w:val="009C451A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DFB"/>
    <w:rsid w:val="009F4E18"/>
    <w:rsid w:val="009F62BF"/>
    <w:rsid w:val="009F655C"/>
    <w:rsid w:val="009F677B"/>
    <w:rsid w:val="009F77F0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7A6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37D"/>
    <w:rsid w:val="00A44C5A"/>
    <w:rsid w:val="00A45816"/>
    <w:rsid w:val="00A45986"/>
    <w:rsid w:val="00A45E71"/>
    <w:rsid w:val="00A46025"/>
    <w:rsid w:val="00A46E72"/>
    <w:rsid w:val="00A47FD0"/>
    <w:rsid w:val="00A50687"/>
    <w:rsid w:val="00A50867"/>
    <w:rsid w:val="00A519E2"/>
    <w:rsid w:val="00A523FA"/>
    <w:rsid w:val="00A52A2C"/>
    <w:rsid w:val="00A52AC6"/>
    <w:rsid w:val="00A52FC9"/>
    <w:rsid w:val="00A5390A"/>
    <w:rsid w:val="00A546C3"/>
    <w:rsid w:val="00A55A88"/>
    <w:rsid w:val="00A56799"/>
    <w:rsid w:val="00A56A16"/>
    <w:rsid w:val="00A56B9D"/>
    <w:rsid w:val="00A56DE3"/>
    <w:rsid w:val="00A571CE"/>
    <w:rsid w:val="00A57FE8"/>
    <w:rsid w:val="00A603DC"/>
    <w:rsid w:val="00A61945"/>
    <w:rsid w:val="00A6234A"/>
    <w:rsid w:val="00A63621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24B"/>
    <w:rsid w:val="00A82B2F"/>
    <w:rsid w:val="00A82EF6"/>
    <w:rsid w:val="00A83123"/>
    <w:rsid w:val="00A83FF6"/>
    <w:rsid w:val="00A8492D"/>
    <w:rsid w:val="00A84CEB"/>
    <w:rsid w:val="00A858B4"/>
    <w:rsid w:val="00A86993"/>
    <w:rsid w:val="00A86E7C"/>
    <w:rsid w:val="00A87834"/>
    <w:rsid w:val="00A90333"/>
    <w:rsid w:val="00A90849"/>
    <w:rsid w:val="00A90B95"/>
    <w:rsid w:val="00A91AD2"/>
    <w:rsid w:val="00A91D08"/>
    <w:rsid w:val="00A926DB"/>
    <w:rsid w:val="00A92D3E"/>
    <w:rsid w:val="00A9363E"/>
    <w:rsid w:val="00A9395D"/>
    <w:rsid w:val="00A93E87"/>
    <w:rsid w:val="00A95BCE"/>
    <w:rsid w:val="00A95D4A"/>
    <w:rsid w:val="00A96394"/>
    <w:rsid w:val="00AA039A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1CD1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1314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AA"/>
    <w:rsid w:val="00AD0827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6F40"/>
    <w:rsid w:val="00AD78F3"/>
    <w:rsid w:val="00AD7968"/>
    <w:rsid w:val="00AD7EE9"/>
    <w:rsid w:val="00AE0724"/>
    <w:rsid w:val="00AE0ACB"/>
    <w:rsid w:val="00AE1BF3"/>
    <w:rsid w:val="00AE1C0D"/>
    <w:rsid w:val="00AE1ED0"/>
    <w:rsid w:val="00AE22A4"/>
    <w:rsid w:val="00AE3797"/>
    <w:rsid w:val="00AE3BD3"/>
    <w:rsid w:val="00AE4822"/>
    <w:rsid w:val="00AE4F5B"/>
    <w:rsid w:val="00AE5031"/>
    <w:rsid w:val="00AE50F9"/>
    <w:rsid w:val="00AE6246"/>
    <w:rsid w:val="00AE67B0"/>
    <w:rsid w:val="00AE7B21"/>
    <w:rsid w:val="00AF0308"/>
    <w:rsid w:val="00AF09FB"/>
    <w:rsid w:val="00AF27CF"/>
    <w:rsid w:val="00AF29D2"/>
    <w:rsid w:val="00AF2EB2"/>
    <w:rsid w:val="00AF3174"/>
    <w:rsid w:val="00AF3F58"/>
    <w:rsid w:val="00AF3FA0"/>
    <w:rsid w:val="00AF5D01"/>
    <w:rsid w:val="00AF649D"/>
    <w:rsid w:val="00AF684F"/>
    <w:rsid w:val="00AF6D7B"/>
    <w:rsid w:val="00AF7238"/>
    <w:rsid w:val="00AF7C92"/>
    <w:rsid w:val="00B0059F"/>
    <w:rsid w:val="00B0123C"/>
    <w:rsid w:val="00B014E9"/>
    <w:rsid w:val="00B01945"/>
    <w:rsid w:val="00B02B81"/>
    <w:rsid w:val="00B02C97"/>
    <w:rsid w:val="00B02D4F"/>
    <w:rsid w:val="00B035E3"/>
    <w:rsid w:val="00B03717"/>
    <w:rsid w:val="00B03763"/>
    <w:rsid w:val="00B04274"/>
    <w:rsid w:val="00B0433E"/>
    <w:rsid w:val="00B049FC"/>
    <w:rsid w:val="00B05086"/>
    <w:rsid w:val="00B050CF"/>
    <w:rsid w:val="00B05722"/>
    <w:rsid w:val="00B05B43"/>
    <w:rsid w:val="00B079D9"/>
    <w:rsid w:val="00B07BFE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5C9C"/>
    <w:rsid w:val="00B169A9"/>
    <w:rsid w:val="00B17F51"/>
    <w:rsid w:val="00B21CCC"/>
    <w:rsid w:val="00B21DB9"/>
    <w:rsid w:val="00B22B9F"/>
    <w:rsid w:val="00B237E6"/>
    <w:rsid w:val="00B23969"/>
    <w:rsid w:val="00B23BA6"/>
    <w:rsid w:val="00B23D35"/>
    <w:rsid w:val="00B23F03"/>
    <w:rsid w:val="00B24924"/>
    <w:rsid w:val="00B2599F"/>
    <w:rsid w:val="00B27297"/>
    <w:rsid w:val="00B27802"/>
    <w:rsid w:val="00B27B92"/>
    <w:rsid w:val="00B30503"/>
    <w:rsid w:val="00B319CB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221"/>
    <w:rsid w:val="00B415E5"/>
    <w:rsid w:val="00B41706"/>
    <w:rsid w:val="00B42912"/>
    <w:rsid w:val="00B42F15"/>
    <w:rsid w:val="00B43434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47858"/>
    <w:rsid w:val="00B51089"/>
    <w:rsid w:val="00B518E5"/>
    <w:rsid w:val="00B52927"/>
    <w:rsid w:val="00B54879"/>
    <w:rsid w:val="00B5530F"/>
    <w:rsid w:val="00B5555C"/>
    <w:rsid w:val="00B55E05"/>
    <w:rsid w:val="00B571CB"/>
    <w:rsid w:val="00B57397"/>
    <w:rsid w:val="00B62022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33A1"/>
    <w:rsid w:val="00B738EA"/>
    <w:rsid w:val="00B73EE9"/>
    <w:rsid w:val="00B7463A"/>
    <w:rsid w:val="00B75DE3"/>
    <w:rsid w:val="00B7635F"/>
    <w:rsid w:val="00B77334"/>
    <w:rsid w:val="00B779B5"/>
    <w:rsid w:val="00B779C9"/>
    <w:rsid w:val="00B779F5"/>
    <w:rsid w:val="00B8000F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65"/>
    <w:rsid w:val="00B91189"/>
    <w:rsid w:val="00B91F90"/>
    <w:rsid w:val="00B93C81"/>
    <w:rsid w:val="00B94083"/>
    <w:rsid w:val="00B94853"/>
    <w:rsid w:val="00B94E0E"/>
    <w:rsid w:val="00B94F84"/>
    <w:rsid w:val="00B951DC"/>
    <w:rsid w:val="00B9533D"/>
    <w:rsid w:val="00B969E2"/>
    <w:rsid w:val="00B97C00"/>
    <w:rsid w:val="00BA0655"/>
    <w:rsid w:val="00BA0F94"/>
    <w:rsid w:val="00BA168A"/>
    <w:rsid w:val="00BA257F"/>
    <w:rsid w:val="00BA35AB"/>
    <w:rsid w:val="00BA3C0B"/>
    <w:rsid w:val="00BA3EEB"/>
    <w:rsid w:val="00BA5260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222"/>
    <w:rsid w:val="00BB4978"/>
    <w:rsid w:val="00BB6596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887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6B8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1CFC"/>
    <w:rsid w:val="00BE266D"/>
    <w:rsid w:val="00BE2C3F"/>
    <w:rsid w:val="00BE347C"/>
    <w:rsid w:val="00BE394D"/>
    <w:rsid w:val="00BE3AC8"/>
    <w:rsid w:val="00BE42EC"/>
    <w:rsid w:val="00BE560A"/>
    <w:rsid w:val="00BE6369"/>
    <w:rsid w:val="00BE7067"/>
    <w:rsid w:val="00BE7C62"/>
    <w:rsid w:val="00BE7F5A"/>
    <w:rsid w:val="00BF04CB"/>
    <w:rsid w:val="00BF0686"/>
    <w:rsid w:val="00BF0934"/>
    <w:rsid w:val="00BF0B6C"/>
    <w:rsid w:val="00BF1D97"/>
    <w:rsid w:val="00BF20FC"/>
    <w:rsid w:val="00BF21E2"/>
    <w:rsid w:val="00BF2B55"/>
    <w:rsid w:val="00BF3F37"/>
    <w:rsid w:val="00BF3F77"/>
    <w:rsid w:val="00BF41F0"/>
    <w:rsid w:val="00BF48C5"/>
    <w:rsid w:val="00BF5128"/>
    <w:rsid w:val="00BF7DD6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7FD"/>
    <w:rsid w:val="00C058EE"/>
    <w:rsid w:val="00C05CD5"/>
    <w:rsid w:val="00C06A23"/>
    <w:rsid w:val="00C07157"/>
    <w:rsid w:val="00C074B8"/>
    <w:rsid w:val="00C07688"/>
    <w:rsid w:val="00C07F0E"/>
    <w:rsid w:val="00C10A3A"/>
    <w:rsid w:val="00C10FAF"/>
    <w:rsid w:val="00C11B07"/>
    <w:rsid w:val="00C136A9"/>
    <w:rsid w:val="00C1555A"/>
    <w:rsid w:val="00C16A50"/>
    <w:rsid w:val="00C17012"/>
    <w:rsid w:val="00C17488"/>
    <w:rsid w:val="00C209DF"/>
    <w:rsid w:val="00C2105B"/>
    <w:rsid w:val="00C213A9"/>
    <w:rsid w:val="00C2148D"/>
    <w:rsid w:val="00C225F7"/>
    <w:rsid w:val="00C2303B"/>
    <w:rsid w:val="00C23CA7"/>
    <w:rsid w:val="00C25A16"/>
    <w:rsid w:val="00C261DC"/>
    <w:rsid w:val="00C2629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4B50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82B"/>
    <w:rsid w:val="00C44AF1"/>
    <w:rsid w:val="00C45C99"/>
    <w:rsid w:val="00C461B4"/>
    <w:rsid w:val="00C46D46"/>
    <w:rsid w:val="00C47080"/>
    <w:rsid w:val="00C478D5"/>
    <w:rsid w:val="00C505ED"/>
    <w:rsid w:val="00C507FC"/>
    <w:rsid w:val="00C50921"/>
    <w:rsid w:val="00C50A56"/>
    <w:rsid w:val="00C50A5F"/>
    <w:rsid w:val="00C50C3F"/>
    <w:rsid w:val="00C527AE"/>
    <w:rsid w:val="00C52B82"/>
    <w:rsid w:val="00C52C4C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5F7"/>
    <w:rsid w:val="00C66AEC"/>
    <w:rsid w:val="00C672B9"/>
    <w:rsid w:val="00C70C9B"/>
    <w:rsid w:val="00C71A8F"/>
    <w:rsid w:val="00C7342E"/>
    <w:rsid w:val="00C73AEA"/>
    <w:rsid w:val="00C7422F"/>
    <w:rsid w:val="00C7517C"/>
    <w:rsid w:val="00C75782"/>
    <w:rsid w:val="00C75D54"/>
    <w:rsid w:val="00C75FE8"/>
    <w:rsid w:val="00C76832"/>
    <w:rsid w:val="00C772F5"/>
    <w:rsid w:val="00C779A7"/>
    <w:rsid w:val="00C80378"/>
    <w:rsid w:val="00C80BB6"/>
    <w:rsid w:val="00C8182C"/>
    <w:rsid w:val="00C8221F"/>
    <w:rsid w:val="00C8297A"/>
    <w:rsid w:val="00C82C57"/>
    <w:rsid w:val="00C8342B"/>
    <w:rsid w:val="00C835BB"/>
    <w:rsid w:val="00C83CD5"/>
    <w:rsid w:val="00C83EFC"/>
    <w:rsid w:val="00C8416E"/>
    <w:rsid w:val="00C84547"/>
    <w:rsid w:val="00C84CD5"/>
    <w:rsid w:val="00C85288"/>
    <w:rsid w:val="00C85FCF"/>
    <w:rsid w:val="00C868FC"/>
    <w:rsid w:val="00C87259"/>
    <w:rsid w:val="00C87529"/>
    <w:rsid w:val="00C87CB3"/>
    <w:rsid w:val="00C87E9A"/>
    <w:rsid w:val="00C904F2"/>
    <w:rsid w:val="00C90EDC"/>
    <w:rsid w:val="00C92228"/>
    <w:rsid w:val="00C92761"/>
    <w:rsid w:val="00C93972"/>
    <w:rsid w:val="00C93BB1"/>
    <w:rsid w:val="00C94B43"/>
    <w:rsid w:val="00C96D59"/>
    <w:rsid w:val="00C97E72"/>
    <w:rsid w:val="00CA00AF"/>
    <w:rsid w:val="00CA014E"/>
    <w:rsid w:val="00CA04A7"/>
    <w:rsid w:val="00CA0614"/>
    <w:rsid w:val="00CA0941"/>
    <w:rsid w:val="00CA16C9"/>
    <w:rsid w:val="00CA1CCA"/>
    <w:rsid w:val="00CA1E59"/>
    <w:rsid w:val="00CA2274"/>
    <w:rsid w:val="00CA26BA"/>
    <w:rsid w:val="00CA2B43"/>
    <w:rsid w:val="00CA33D7"/>
    <w:rsid w:val="00CA411B"/>
    <w:rsid w:val="00CA4685"/>
    <w:rsid w:val="00CA4CBA"/>
    <w:rsid w:val="00CA58FA"/>
    <w:rsid w:val="00CA5A34"/>
    <w:rsid w:val="00CA6B35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40B8"/>
    <w:rsid w:val="00CB45E0"/>
    <w:rsid w:val="00CB4EA8"/>
    <w:rsid w:val="00CB56E6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2558"/>
    <w:rsid w:val="00CC61FC"/>
    <w:rsid w:val="00CC6483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5B5C"/>
    <w:rsid w:val="00CD66A8"/>
    <w:rsid w:val="00CD67C0"/>
    <w:rsid w:val="00CD763D"/>
    <w:rsid w:val="00CD7AEF"/>
    <w:rsid w:val="00CE287B"/>
    <w:rsid w:val="00CE2D01"/>
    <w:rsid w:val="00CE2E16"/>
    <w:rsid w:val="00CE30A1"/>
    <w:rsid w:val="00CE3356"/>
    <w:rsid w:val="00CE3D17"/>
    <w:rsid w:val="00CE3F75"/>
    <w:rsid w:val="00CE48EE"/>
    <w:rsid w:val="00CE4AB5"/>
    <w:rsid w:val="00CE50DD"/>
    <w:rsid w:val="00CE5BCF"/>
    <w:rsid w:val="00CE5E70"/>
    <w:rsid w:val="00CE5E75"/>
    <w:rsid w:val="00CE5FE9"/>
    <w:rsid w:val="00CE610E"/>
    <w:rsid w:val="00CE6A00"/>
    <w:rsid w:val="00CE7C7E"/>
    <w:rsid w:val="00CE7CEE"/>
    <w:rsid w:val="00CF034B"/>
    <w:rsid w:val="00CF1B63"/>
    <w:rsid w:val="00CF24D5"/>
    <w:rsid w:val="00CF2830"/>
    <w:rsid w:val="00CF3475"/>
    <w:rsid w:val="00CF3D85"/>
    <w:rsid w:val="00CF3DD2"/>
    <w:rsid w:val="00CF5B6C"/>
    <w:rsid w:val="00CF5D1B"/>
    <w:rsid w:val="00CF645A"/>
    <w:rsid w:val="00CF645F"/>
    <w:rsid w:val="00CF6C8F"/>
    <w:rsid w:val="00CF77E3"/>
    <w:rsid w:val="00CF7F98"/>
    <w:rsid w:val="00D008C4"/>
    <w:rsid w:val="00D01674"/>
    <w:rsid w:val="00D02A61"/>
    <w:rsid w:val="00D0381E"/>
    <w:rsid w:val="00D04613"/>
    <w:rsid w:val="00D052FA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3871"/>
    <w:rsid w:val="00D143AE"/>
    <w:rsid w:val="00D14DF4"/>
    <w:rsid w:val="00D14E3C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6CD"/>
    <w:rsid w:val="00D33F32"/>
    <w:rsid w:val="00D34261"/>
    <w:rsid w:val="00D35052"/>
    <w:rsid w:val="00D3576D"/>
    <w:rsid w:val="00D36188"/>
    <w:rsid w:val="00D363FA"/>
    <w:rsid w:val="00D36A3F"/>
    <w:rsid w:val="00D401C8"/>
    <w:rsid w:val="00D41408"/>
    <w:rsid w:val="00D41F1C"/>
    <w:rsid w:val="00D4264E"/>
    <w:rsid w:val="00D429F3"/>
    <w:rsid w:val="00D42C09"/>
    <w:rsid w:val="00D43A39"/>
    <w:rsid w:val="00D43BF0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49F"/>
    <w:rsid w:val="00D47528"/>
    <w:rsid w:val="00D5007C"/>
    <w:rsid w:val="00D503E9"/>
    <w:rsid w:val="00D50456"/>
    <w:rsid w:val="00D51542"/>
    <w:rsid w:val="00D51562"/>
    <w:rsid w:val="00D51BFC"/>
    <w:rsid w:val="00D5247D"/>
    <w:rsid w:val="00D5264C"/>
    <w:rsid w:val="00D528CB"/>
    <w:rsid w:val="00D53ACD"/>
    <w:rsid w:val="00D53AFC"/>
    <w:rsid w:val="00D54898"/>
    <w:rsid w:val="00D54AF7"/>
    <w:rsid w:val="00D54CB2"/>
    <w:rsid w:val="00D552B4"/>
    <w:rsid w:val="00D552EC"/>
    <w:rsid w:val="00D574C7"/>
    <w:rsid w:val="00D60CE9"/>
    <w:rsid w:val="00D61FD2"/>
    <w:rsid w:val="00D62320"/>
    <w:rsid w:val="00D62908"/>
    <w:rsid w:val="00D62E6B"/>
    <w:rsid w:val="00D63EEA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00E"/>
    <w:rsid w:val="00D7397E"/>
    <w:rsid w:val="00D74B3F"/>
    <w:rsid w:val="00D75893"/>
    <w:rsid w:val="00D758B0"/>
    <w:rsid w:val="00D75DEF"/>
    <w:rsid w:val="00D763C8"/>
    <w:rsid w:val="00D80212"/>
    <w:rsid w:val="00D8108C"/>
    <w:rsid w:val="00D81176"/>
    <w:rsid w:val="00D824E4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AD"/>
    <w:rsid w:val="00D94821"/>
    <w:rsid w:val="00D950C2"/>
    <w:rsid w:val="00D9526B"/>
    <w:rsid w:val="00D95F6C"/>
    <w:rsid w:val="00D97057"/>
    <w:rsid w:val="00D97573"/>
    <w:rsid w:val="00D97E60"/>
    <w:rsid w:val="00DA0381"/>
    <w:rsid w:val="00DA186D"/>
    <w:rsid w:val="00DA1D29"/>
    <w:rsid w:val="00DA2781"/>
    <w:rsid w:val="00DA28B7"/>
    <w:rsid w:val="00DA3E8E"/>
    <w:rsid w:val="00DA4085"/>
    <w:rsid w:val="00DA5E67"/>
    <w:rsid w:val="00DA60A0"/>
    <w:rsid w:val="00DA616A"/>
    <w:rsid w:val="00DA624F"/>
    <w:rsid w:val="00DA6E48"/>
    <w:rsid w:val="00DB00EE"/>
    <w:rsid w:val="00DB2560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2D7C"/>
    <w:rsid w:val="00DC3974"/>
    <w:rsid w:val="00DC3E96"/>
    <w:rsid w:val="00DC56E5"/>
    <w:rsid w:val="00DC6001"/>
    <w:rsid w:val="00DC63E7"/>
    <w:rsid w:val="00DC6BDB"/>
    <w:rsid w:val="00DC6E48"/>
    <w:rsid w:val="00DC7304"/>
    <w:rsid w:val="00DC7E0F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507A"/>
    <w:rsid w:val="00DD61AB"/>
    <w:rsid w:val="00DD644A"/>
    <w:rsid w:val="00DD7CB3"/>
    <w:rsid w:val="00DD7DDB"/>
    <w:rsid w:val="00DD7F66"/>
    <w:rsid w:val="00DE096E"/>
    <w:rsid w:val="00DE0CC5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4762"/>
    <w:rsid w:val="00DF562E"/>
    <w:rsid w:val="00DF587B"/>
    <w:rsid w:val="00DF6E1C"/>
    <w:rsid w:val="00DF7686"/>
    <w:rsid w:val="00DF7AA9"/>
    <w:rsid w:val="00E0037E"/>
    <w:rsid w:val="00E0051A"/>
    <w:rsid w:val="00E00A9E"/>
    <w:rsid w:val="00E00FC5"/>
    <w:rsid w:val="00E02BA0"/>
    <w:rsid w:val="00E0369D"/>
    <w:rsid w:val="00E03FC8"/>
    <w:rsid w:val="00E04158"/>
    <w:rsid w:val="00E046BE"/>
    <w:rsid w:val="00E0486B"/>
    <w:rsid w:val="00E05FD9"/>
    <w:rsid w:val="00E06546"/>
    <w:rsid w:val="00E068AB"/>
    <w:rsid w:val="00E06E6A"/>
    <w:rsid w:val="00E06F95"/>
    <w:rsid w:val="00E10105"/>
    <w:rsid w:val="00E1077E"/>
    <w:rsid w:val="00E10F4A"/>
    <w:rsid w:val="00E118BB"/>
    <w:rsid w:val="00E11E92"/>
    <w:rsid w:val="00E12720"/>
    <w:rsid w:val="00E12A6B"/>
    <w:rsid w:val="00E12AFB"/>
    <w:rsid w:val="00E12B73"/>
    <w:rsid w:val="00E13FC1"/>
    <w:rsid w:val="00E1545C"/>
    <w:rsid w:val="00E1605E"/>
    <w:rsid w:val="00E201BA"/>
    <w:rsid w:val="00E204CD"/>
    <w:rsid w:val="00E21105"/>
    <w:rsid w:val="00E228B1"/>
    <w:rsid w:val="00E22ADB"/>
    <w:rsid w:val="00E22C7E"/>
    <w:rsid w:val="00E2320E"/>
    <w:rsid w:val="00E2334A"/>
    <w:rsid w:val="00E237C1"/>
    <w:rsid w:val="00E239E5"/>
    <w:rsid w:val="00E240E6"/>
    <w:rsid w:val="00E2481C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B2E"/>
    <w:rsid w:val="00E37FEA"/>
    <w:rsid w:val="00E4003A"/>
    <w:rsid w:val="00E41628"/>
    <w:rsid w:val="00E4357F"/>
    <w:rsid w:val="00E4436E"/>
    <w:rsid w:val="00E4440F"/>
    <w:rsid w:val="00E47359"/>
    <w:rsid w:val="00E475E1"/>
    <w:rsid w:val="00E47718"/>
    <w:rsid w:val="00E477F5"/>
    <w:rsid w:val="00E50AD2"/>
    <w:rsid w:val="00E51A00"/>
    <w:rsid w:val="00E51C01"/>
    <w:rsid w:val="00E51E14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947"/>
    <w:rsid w:val="00E57FC9"/>
    <w:rsid w:val="00E60619"/>
    <w:rsid w:val="00E60A52"/>
    <w:rsid w:val="00E60F7F"/>
    <w:rsid w:val="00E61089"/>
    <w:rsid w:val="00E628C3"/>
    <w:rsid w:val="00E62967"/>
    <w:rsid w:val="00E6348A"/>
    <w:rsid w:val="00E639A3"/>
    <w:rsid w:val="00E63C31"/>
    <w:rsid w:val="00E64402"/>
    <w:rsid w:val="00E64641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825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696C"/>
    <w:rsid w:val="00E76B88"/>
    <w:rsid w:val="00E771EA"/>
    <w:rsid w:val="00E775EB"/>
    <w:rsid w:val="00E80619"/>
    <w:rsid w:val="00E80946"/>
    <w:rsid w:val="00E80C47"/>
    <w:rsid w:val="00E821DE"/>
    <w:rsid w:val="00E82A99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3B7B"/>
    <w:rsid w:val="00EA5767"/>
    <w:rsid w:val="00EA61BF"/>
    <w:rsid w:val="00EB10B0"/>
    <w:rsid w:val="00EB1A22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04E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2206"/>
    <w:rsid w:val="00ED25DE"/>
    <w:rsid w:val="00ED29DB"/>
    <w:rsid w:val="00ED36A4"/>
    <w:rsid w:val="00ED3BE6"/>
    <w:rsid w:val="00ED420A"/>
    <w:rsid w:val="00ED4293"/>
    <w:rsid w:val="00ED4971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AEF"/>
    <w:rsid w:val="00EF6B52"/>
    <w:rsid w:val="00EF70C7"/>
    <w:rsid w:val="00F0006B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1CD"/>
    <w:rsid w:val="00F058E5"/>
    <w:rsid w:val="00F06016"/>
    <w:rsid w:val="00F06C30"/>
    <w:rsid w:val="00F07103"/>
    <w:rsid w:val="00F071AA"/>
    <w:rsid w:val="00F071EA"/>
    <w:rsid w:val="00F079D2"/>
    <w:rsid w:val="00F10019"/>
    <w:rsid w:val="00F10951"/>
    <w:rsid w:val="00F13B0D"/>
    <w:rsid w:val="00F14A5A"/>
    <w:rsid w:val="00F14E90"/>
    <w:rsid w:val="00F152C7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54B6"/>
    <w:rsid w:val="00F25D5B"/>
    <w:rsid w:val="00F264B1"/>
    <w:rsid w:val="00F2759C"/>
    <w:rsid w:val="00F27791"/>
    <w:rsid w:val="00F27903"/>
    <w:rsid w:val="00F30CF4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0BE"/>
    <w:rsid w:val="00F412B1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A67"/>
    <w:rsid w:val="00F5746F"/>
    <w:rsid w:val="00F57F7A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80B"/>
    <w:rsid w:val="00F70910"/>
    <w:rsid w:val="00F7146A"/>
    <w:rsid w:val="00F72EF9"/>
    <w:rsid w:val="00F73676"/>
    <w:rsid w:val="00F75C0E"/>
    <w:rsid w:val="00F763AC"/>
    <w:rsid w:val="00F763E0"/>
    <w:rsid w:val="00F7671E"/>
    <w:rsid w:val="00F769E0"/>
    <w:rsid w:val="00F77361"/>
    <w:rsid w:val="00F773D8"/>
    <w:rsid w:val="00F77BE9"/>
    <w:rsid w:val="00F80598"/>
    <w:rsid w:val="00F8067B"/>
    <w:rsid w:val="00F80A0A"/>
    <w:rsid w:val="00F80B1B"/>
    <w:rsid w:val="00F816F2"/>
    <w:rsid w:val="00F8228D"/>
    <w:rsid w:val="00F825B3"/>
    <w:rsid w:val="00F82B3A"/>
    <w:rsid w:val="00F82F23"/>
    <w:rsid w:val="00F8390E"/>
    <w:rsid w:val="00F83E14"/>
    <w:rsid w:val="00F8430A"/>
    <w:rsid w:val="00F84CBB"/>
    <w:rsid w:val="00F84CEC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5D2B"/>
    <w:rsid w:val="00F97E6F"/>
    <w:rsid w:val="00FA013D"/>
    <w:rsid w:val="00FA3126"/>
    <w:rsid w:val="00FA3161"/>
    <w:rsid w:val="00FA31D6"/>
    <w:rsid w:val="00FA4339"/>
    <w:rsid w:val="00FA4D62"/>
    <w:rsid w:val="00FA5620"/>
    <w:rsid w:val="00FA5D1C"/>
    <w:rsid w:val="00FA61E8"/>
    <w:rsid w:val="00FA7CE1"/>
    <w:rsid w:val="00FB10AE"/>
    <w:rsid w:val="00FB14DF"/>
    <w:rsid w:val="00FB184E"/>
    <w:rsid w:val="00FB1E97"/>
    <w:rsid w:val="00FB330F"/>
    <w:rsid w:val="00FB3FF1"/>
    <w:rsid w:val="00FB485D"/>
    <w:rsid w:val="00FB50E8"/>
    <w:rsid w:val="00FB56B1"/>
    <w:rsid w:val="00FB5A3D"/>
    <w:rsid w:val="00FB7A9E"/>
    <w:rsid w:val="00FB7CD0"/>
    <w:rsid w:val="00FB7F2A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D0A0A"/>
    <w:rsid w:val="00FD1443"/>
    <w:rsid w:val="00FD14B7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4D74"/>
    <w:rsid w:val="00FE77D0"/>
    <w:rsid w:val="00FF034E"/>
    <w:rsid w:val="00FF0EB5"/>
    <w:rsid w:val="00FF21B6"/>
    <w:rsid w:val="00FF21D0"/>
    <w:rsid w:val="00FF3192"/>
    <w:rsid w:val="00FF3D27"/>
    <w:rsid w:val="00FF4108"/>
    <w:rsid w:val="00FF4816"/>
    <w:rsid w:val="00FF548E"/>
    <w:rsid w:val="00FF56E2"/>
    <w:rsid w:val="00FF583C"/>
    <w:rsid w:val="00FF58E3"/>
    <w:rsid w:val="00FF6A6E"/>
    <w:rsid w:val="00FF7040"/>
    <w:rsid w:val="09D38102"/>
    <w:rsid w:val="0AB6012F"/>
    <w:rsid w:val="0C299DB2"/>
    <w:rsid w:val="14D4F52C"/>
    <w:rsid w:val="1668624D"/>
    <w:rsid w:val="1A7F2EDE"/>
    <w:rsid w:val="1B03C706"/>
    <w:rsid w:val="24DFF47D"/>
    <w:rsid w:val="268C3B60"/>
    <w:rsid w:val="275C2BB9"/>
    <w:rsid w:val="2C4ED52F"/>
    <w:rsid w:val="2E4D6D69"/>
    <w:rsid w:val="30695FC2"/>
    <w:rsid w:val="347CFE11"/>
    <w:rsid w:val="39033493"/>
    <w:rsid w:val="3A8A9394"/>
    <w:rsid w:val="3C253DED"/>
    <w:rsid w:val="3C42E6AE"/>
    <w:rsid w:val="3E101BCB"/>
    <w:rsid w:val="3F3E6514"/>
    <w:rsid w:val="403C72A8"/>
    <w:rsid w:val="40E69241"/>
    <w:rsid w:val="42459302"/>
    <w:rsid w:val="43FAFE61"/>
    <w:rsid w:val="4E650FC9"/>
    <w:rsid w:val="50150CFB"/>
    <w:rsid w:val="552B623C"/>
    <w:rsid w:val="5585908D"/>
    <w:rsid w:val="5D86722F"/>
    <w:rsid w:val="5F6F5556"/>
    <w:rsid w:val="61F1DC8E"/>
    <w:rsid w:val="64920C9F"/>
    <w:rsid w:val="64CD0C1D"/>
    <w:rsid w:val="6516C0A1"/>
    <w:rsid w:val="6873CF1D"/>
    <w:rsid w:val="6948482B"/>
    <w:rsid w:val="698D3D08"/>
    <w:rsid w:val="69D0B13F"/>
    <w:rsid w:val="6A0C83A0"/>
    <w:rsid w:val="70BDEC35"/>
    <w:rsid w:val="759A4414"/>
    <w:rsid w:val="778532FF"/>
    <w:rsid w:val="7CFBF9C5"/>
    <w:rsid w:val="7DC4A732"/>
    <w:rsid w:val="7ECB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C6CD8CE2-C811-4091-938F-0AA13B25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99547C"/>
    <w:pPr>
      <w:keepNext/>
      <w:numPr>
        <w:numId w:val="21"/>
      </w:numPr>
      <w:tabs>
        <w:tab w:val="left" w:pos="567"/>
      </w:tabs>
      <w:spacing w:before="360" w:after="120"/>
      <w:ind w:left="567" w:hanging="567"/>
      <w:outlineLvl w:val="0"/>
    </w:pPr>
    <w:rPr>
      <w:b/>
      <w:bCs/>
      <w:color w:val="000000"/>
      <w:kern w:val="28"/>
      <w:sz w:val="28"/>
      <w:szCs w:val="24"/>
    </w:rPr>
  </w:style>
  <w:style w:type="paragraph" w:styleId="Nadpis2">
    <w:name w:val="heading 2"/>
    <w:basedOn w:val="Normlny"/>
    <w:next w:val="Normlny"/>
    <w:autoRedefine/>
    <w:qFormat/>
    <w:rsid w:val="009554BA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color w:val="000000"/>
    </w:rPr>
  </w:style>
  <w:style w:type="paragraph" w:styleId="Nadpis3">
    <w:name w:val="heading 3"/>
    <w:basedOn w:val="Normlny"/>
    <w:next w:val="Normlny"/>
    <w:autoRedefine/>
    <w:qFormat/>
    <w:rsid w:val="00314FD9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iCs/>
      <w:color w:val="000000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autoRedefine/>
    <w:uiPriority w:val="34"/>
    <w:rsid w:val="002E5D65"/>
    <w:pPr>
      <w:spacing w:after="200" w:line="276" w:lineRule="auto"/>
      <w:ind w:left="360" w:firstLine="66"/>
      <w:contextualSpacing/>
    </w:pPr>
    <w:rPr>
      <w:rFonts w:eastAsia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3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2E5D65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99547C"/>
    <w:rPr>
      <w:b/>
      <w:bCs/>
      <w:color w:val="000000"/>
      <w:kern w:val="28"/>
      <w:sz w:val="28"/>
      <w:szCs w:val="24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28"/>
      <w:szCs w:val="24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left" w:pos="708"/>
      </w:tabs>
      <w:spacing w:before="80" w:after="60"/>
      <w:ind w:left="510"/>
    </w:pPr>
    <w:rPr>
      <w:b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43380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33806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338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33806"/>
    <w:rPr>
      <w:b/>
      <w:bCs/>
      <w:lang w:eastAsia="cs-CZ"/>
    </w:rPr>
  </w:style>
  <w:style w:type="paragraph" w:customStyle="1" w:styleId="paragraph">
    <w:name w:val="paragraph"/>
    <w:basedOn w:val="Normlny"/>
    <w:rsid w:val="002F337D"/>
    <w:pPr>
      <w:spacing w:before="100" w:beforeAutospacing="1" w:after="100" w:afterAutospacing="1"/>
      <w:jc w:val="left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2F337D"/>
  </w:style>
  <w:style w:type="character" w:customStyle="1" w:styleId="tabchar">
    <w:name w:val="tabchar"/>
    <w:basedOn w:val="Predvolenpsmoodseku"/>
    <w:rsid w:val="002F337D"/>
  </w:style>
  <w:style w:type="character" w:customStyle="1" w:styleId="eop">
    <w:name w:val="eop"/>
    <w:basedOn w:val="Predvolenpsmoodseku"/>
    <w:rsid w:val="002F337D"/>
  </w:style>
  <w:style w:type="paragraph" w:styleId="Revzia">
    <w:name w:val="Revision"/>
    <w:hidden/>
    <w:uiPriority w:val="99"/>
    <w:semiHidden/>
    <w:rsid w:val="00AF2EB2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33B6865D357D49BB28EF11379B4E0B" ma:contentTypeVersion="11" ma:contentTypeDescription="Umožňuje vytvoriť nový dokument." ma:contentTypeScope="" ma:versionID="57bfbde3a70f898ce14c13be2c76ba12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1aa2e25143f301d05ba37efeaa6cacc8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69ED-F402-4CDA-A0B1-36D75AB115FE}">
  <ds:schemaRefs>
    <ds:schemaRef ds:uri="http://schemas.microsoft.com/office/2006/metadata/properties"/>
    <ds:schemaRef ds:uri="http://schemas.microsoft.com/office/infopath/2007/PartnerControls"/>
    <ds:schemaRef ds:uri="92d59b66-2caa-47dd-b987-e69445656a45"/>
    <ds:schemaRef ds:uri="54c68185-e36f-49c8-b6f0-1fda4cb34f81"/>
  </ds:schemaRefs>
</ds:datastoreItem>
</file>

<file path=customXml/itemProps2.xml><?xml version="1.0" encoding="utf-8"?>
<ds:datastoreItem xmlns:ds="http://schemas.openxmlformats.org/officeDocument/2006/customXml" ds:itemID="{49C4DFDF-1F6C-4003-B258-10F29407D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6BA63-A694-49D6-845B-567897BB2BC3}"/>
</file>

<file path=customXml/itemProps4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2781</Words>
  <Characters>15852</Characters>
  <Application>Microsoft Office Word</Application>
  <DocSecurity>0</DocSecurity>
  <Lines>132</Lines>
  <Paragraphs>37</Paragraphs>
  <ScaleCrop>false</ScaleCrop>
  <Company>DOPRAVOPROJEKT, a.s.</Company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michal.markovic@bratislava.sk</dc:creator>
  <cp:keywords/>
  <cp:lastModifiedBy>Markovič Michal, Ing.</cp:lastModifiedBy>
  <cp:revision>239</cp:revision>
  <cp:lastPrinted>2021-09-16T16:58:00Z</cp:lastPrinted>
  <dcterms:created xsi:type="dcterms:W3CDTF">2022-04-14T16:21:00Z</dcterms:created>
  <dcterms:modified xsi:type="dcterms:W3CDTF">2025-08-26T13:36:00Z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